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97DCD" w14:textId="77777777" w:rsidR="006D06CF" w:rsidRPr="00E2775C" w:rsidRDefault="006D06CF">
      <w:pPr>
        <w:rPr>
          <w:ins w:id="0" w:author="Paul Mott [NESO]" w:date="2025-08-31T20:32:00Z" w16du:dateUtc="2025-08-31T19:32:00Z"/>
        </w:rPr>
      </w:pPr>
    </w:p>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2"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2"/>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3"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3"/>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Style w:val="TableGrid"/>
        <w:tblW w:w="93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95"/>
        <w:gridCol w:w="8"/>
        <w:gridCol w:w="6649"/>
      </w:tblGrid>
      <w:tr w:rsidR="005A354A" w:rsidRPr="00055DAC" w14:paraId="4BA44981" w14:textId="77777777" w:rsidTr="00301F54">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1580F8DA" w14:textId="77777777" w:rsidTr="00301F54">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301F54">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09C4F399" w14:textId="77777777" w:rsidTr="00301F54">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301F54">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301F54">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301F54">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301F54">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301F54">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301F54">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301F54">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301F54">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301F54">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0301F54">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301F54">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w:t>
            </w:r>
            <w:proofErr w:type="gramStart"/>
            <w:r w:rsidR="0085203B" w:rsidRPr="00055DAC">
              <w:rPr>
                <w:rFonts w:ascii="Arial" w:hAnsi="Arial" w:cs="Arial"/>
                <w:lang w:val="en-US"/>
              </w:rPr>
              <w:t>liable</w:t>
            </w:r>
            <w:proofErr w:type="gramEnd"/>
            <w:r w:rsidR="0085203B" w:rsidRPr="00055DAC">
              <w:rPr>
                <w:rFonts w:ascii="Arial" w:hAnsi="Arial" w:cs="Arial"/>
                <w:lang w:val="en-US"/>
              </w:rPr>
              <w:t xml:space="preserv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0301F54">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301F54">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301F54">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301F54">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301F54">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301F54">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301F54">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301F54">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301F54">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301F54">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0301F54">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301F54">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0301F54">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301F54">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301F54">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301F54">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301F54">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301F54">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301F54">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301F54">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301F54">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8" w:name="_BPDCD_7"/>
            <w:r w:rsidRPr="00055DAC">
              <w:rPr>
                <w:rFonts w:ascii="Arial" w:hAnsi="Arial" w:cs="Arial"/>
              </w:rPr>
              <w:t xml:space="preserve">the </w:t>
            </w:r>
            <w:bookmarkEnd w:id="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301F54">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9" w:name="_BPDCI_9"/>
            <w:r w:rsidRPr="00055DAC">
              <w:rPr>
                <w:rFonts w:ascii="Arial" w:hAnsi="Arial" w:cs="Arial"/>
              </w:rPr>
              <w:t>;</w:t>
            </w:r>
            <w:bookmarkEnd w:id="9"/>
          </w:p>
        </w:tc>
      </w:tr>
      <w:tr w:rsidR="004D5A11" w:rsidRPr="00055DAC" w14:paraId="1BF1CB69" w14:textId="77777777" w:rsidTr="00301F54">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0" w:name="_BPDCD_10"/>
            <w:r w:rsidRPr="00055DAC">
              <w:rPr>
                <w:rFonts w:ascii="Arial Bold" w:hAnsi="Arial Bold" w:cs="Arial"/>
                <w:b/>
                <w:bCs/>
              </w:rPr>
              <w:t>The Company</w:t>
            </w:r>
            <w:r w:rsidRPr="00055DAC">
              <w:rPr>
                <w:rFonts w:ascii="Arial Bold" w:hAnsi="Arial Bold" w:cs="Arial"/>
              </w:rPr>
              <w:t xml:space="preserve"> </w:t>
            </w:r>
            <w:bookmarkEnd w:id="1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1"/>
            <w:r w:rsidRPr="00055DAC">
              <w:rPr>
                <w:rFonts w:ascii="Arial" w:hAnsi="Arial" w:cs="Arial"/>
                <w:b/>
                <w:bCs/>
              </w:rPr>
              <w:t>Website</w:t>
            </w:r>
            <w:r w:rsidRPr="00055DAC">
              <w:rPr>
                <w:rFonts w:ascii="Arial" w:hAnsi="Arial" w:cs="Arial"/>
              </w:rPr>
              <w:t>;</w:t>
            </w:r>
          </w:p>
        </w:tc>
      </w:tr>
      <w:tr w:rsidR="004D5A11" w:rsidRPr="00055DAC" w14:paraId="7C5DF80F" w14:textId="77777777" w:rsidTr="00301F54">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301F54">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301F54">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301F54">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301F54">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301F54">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301F54">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301F54">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301F54">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del w:id="12"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Excepted Works</w:t>
            </w:r>
            <w:del w:id="13"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301F54">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301F54">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301F54">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301F54">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301F54">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4" w:name="_BPDCD_13"/>
            <w:r w:rsidRPr="00055DAC">
              <w:rPr>
                <w:rFonts w:ascii="Arial Bold" w:hAnsi="Arial Bold" w:cs="Arial"/>
                <w:b/>
                <w:lang w:val="en-US"/>
              </w:rPr>
              <w:t>The Company</w:t>
            </w:r>
            <w:r w:rsidRPr="00055DAC">
              <w:rPr>
                <w:rFonts w:ascii="Arial Bold" w:hAnsi="Arial Bold" w:cs="Arial"/>
                <w:lang w:val="en-US"/>
              </w:rPr>
              <w:t xml:space="preserve"> </w:t>
            </w:r>
            <w:bookmarkEnd w:id="14"/>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5" w:name="_BPDCD_14"/>
            <w:r w:rsidRPr="00055DAC">
              <w:rPr>
                <w:rFonts w:ascii="Arial" w:hAnsi="Arial" w:cs="Arial"/>
                <w:lang w:val="en-US"/>
              </w:rPr>
              <w:t>;</w:t>
            </w:r>
            <w:bookmarkEnd w:id="15"/>
          </w:p>
        </w:tc>
      </w:tr>
      <w:tr w:rsidR="004D5A11" w:rsidRPr="00055DAC" w14:paraId="33D9BCB0" w14:textId="77777777" w:rsidTr="00301F54">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301F54">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301F54">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301F54">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301F54">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301F54">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301F54">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301F54">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301F54">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301F54">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16" w:name="_BPDCD_15"/>
            <w:r w:rsidRPr="00055DAC">
              <w:rPr>
                <w:rFonts w:ascii="Arial" w:hAnsi="Arial" w:cs="Arial"/>
              </w:rPr>
              <w:t>;</w:t>
            </w:r>
            <w:bookmarkEnd w:id="16"/>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301F54">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301F54">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301F54">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301F54">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tcPr>
          <w:p w14:paraId="3CDC25C4" w14:textId="2F98F519" w:rsidR="004D5A11" w:rsidRPr="00055DAC" w:rsidRDefault="004D5A11" w:rsidP="00055DAC">
            <w:pPr>
              <w:pStyle w:val="clauseindent"/>
              <w:ind w:left="0"/>
              <w:jc w:val="both"/>
              <w:rPr>
                <w:rFonts w:ascii="Arial" w:hAnsi="Arial" w:cs="Arial"/>
                <w:b/>
              </w:rPr>
            </w:pPr>
            <w:bookmarkStart w:id="17" w:name="_BPDCD_16"/>
            <w:r w:rsidRPr="00055DAC">
              <w:rPr>
                <w:rFonts w:ascii="Arial" w:hAnsi="Arial" w:cs="Arial"/>
              </w:rPr>
              <w:t xml:space="preserve">the </w:t>
            </w:r>
            <w:bookmarkEnd w:id="17"/>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301F54">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301F54">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301F54">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301F54">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301F54">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301F54">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301F54">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301F54">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301F54">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301F54">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301F54">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301F54">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301F54">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301F54">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301F54">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301F54">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301F54">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301F54">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301F54">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301F54">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301F54">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301F54">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301F54">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301F54">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301F54">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301F54">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301F54">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301F54">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301F54">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301F54">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8" w:name="_BPDCI_20"/>
            <w:r w:rsidRPr="00055DAC">
              <w:rPr>
                <w:rFonts w:ascii="Arial Bold" w:hAnsi="Arial Bold" w:cs="Arial"/>
                <w:b/>
                <w:bCs/>
              </w:rPr>
              <w:lastRenderedPageBreak/>
              <w:t>"</w:t>
            </w:r>
            <w:bookmarkEnd w:id="18"/>
            <w:r w:rsidRPr="00055DAC">
              <w:rPr>
                <w:rFonts w:ascii="Arial Bold" w:hAnsi="Arial Bold" w:cs="Arial"/>
                <w:b/>
              </w:rPr>
              <w:t>CAP 179 Implementation Date</w:t>
            </w:r>
            <w:bookmarkStart w:id="19" w:name="_BPDCD_21"/>
            <w:r w:rsidRPr="00055DAC">
              <w:rPr>
                <w:rFonts w:ascii="Arial Bold" w:hAnsi="Arial Bold" w:cs="Arial"/>
                <w:b/>
                <w:bCs/>
              </w:rPr>
              <w:t>"</w:t>
            </w:r>
            <w:r w:rsidRPr="00055DAC">
              <w:rPr>
                <w:rFonts w:ascii="Arial Bold" w:hAnsi="Arial Bold" w:cs="Arial"/>
                <w:b/>
              </w:rPr>
              <w:t xml:space="preserve"> </w:t>
            </w:r>
            <w:bookmarkEnd w:id="19"/>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301F54">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301F54">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301F54">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301F54">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0"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1"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1"/>
          </w:p>
        </w:tc>
      </w:tr>
      <w:tr w:rsidR="004D5A11" w:rsidRPr="00055DAC" w14:paraId="4A0AC05B" w14:textId="77777777" w:rsidTr="00301F54">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22"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2"/>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301F54">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3"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3"/>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301F54">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4"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4"/>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301F54">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301F54">
        <w:tc>
          <w:tcPr>
            <w:tcW w:w="2695" w:type="dxa"/>
          </w:tcPr>
          <w:p w14:paraId="7BC711C4" w14:textId="49843222" w:rsidR="00A35C42" w:rsidRPr="00A35C42"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1358EE1" w14:textId="77777777" w:rsidR="00B57FD0" w:rsidRDefault="004D5A11" w:rsidP="00055DAC">
            <w:pPr>
              <w:pStyle w:val="BodyText"/>
              <w:spacing w:after="120"/>
              <w:jc w:val="both"/>
              <w:rPr>
                <w:ins w:id="25" w:author="Paul Mott [NESO]" w:date="2025-08-31T18:15:00Z" w16du:dateUtc="2025-08-31T17:15:00Z"/>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1F0176FA" w14:textId="67640225" w:rsidR="00A35C42" w:rsidRPr="009317FF" w:rsidRDefault="00A35C42" w:rsidP="00055DAC">
            <w:pPr>
              <w:pStyle w:val="BodyText"/>
              <w:spacing w:after="120"/>
              <w:jc w:val="both"/>
              <w:rPr>
                <w:rFonts w:ascii="Arial" w:hAnsi="Arial" w:cs="Arial"/>
              </w:rPr>
            </w:pPr>
          </w:p>
        </w:tc>
      </w:tr>
      <w:tr w:rsidR="00301F54" w:rsidRPr="00055DAC" w14:paraId="163AF87D" w14:textId="77777777" w:rsidTr="00301F54">
        <w:tc>
          <w:tcPr>
            <w:tcW w:w="2695" w:type="dxa"/>
          </w:tcPr>
          <w:p w14:paraId="4B827BEF" w14:textId="053D6E02" w:rsidR="00301F54" w:rsidRPr="00055DAC" w:rsidRDefault="00301F54" w:rsidP="00055DAC">
            <w:pPr>
              <w:pStyle w:val="BodyText"/>
              <w:rPr>
                <w:rFonts w:ascii="Arial" w:hAnsi="Arial" w:cs="Arial"/>
                <w:b/>
                <w:bCs/>
              </w:rPr>
            </w:pPr>
            <w:ins w:id="26" w:author="Paul Mott [NESO]" w:date="2025-08-31T18:16:00Z" w16du:dateUtc="2025-08-31T17:16:00Z">
              <w:r w:rsidRPr="00A35C42">
                <w:rPr>
                  <w:rFonts w:ascii="Arial" w:hAnsi="Arial" w:cs="Arial"/>
                  <w:b/>
                  <w:bCs/>
                </w:rPr>
                <w:t>Centralised Strategic Network Plan</w:t>
              </w:r>
            </w:ins>
          </w:p>
        </w:tc>
        <w:tc>
          <w:tcPr>
            <w:tcW w:w="6657" w:type="dxa"/>
            <w:gridSpan w:val="2"/>
          </w:tcPr>
          <w:p w14:paraId="67D94BB9" w14:textId="7DA4FB0E" w:rsidR="00301F54" w:rsidRPr="00055DAC" w:rsidRDefault="00301F54" w:rsidP="00055DAC">
            <w:pPr>
              <w:pStyle w:val="BodyText"/>
              <w:jc w:val="both"/>
              <w:rPr>
                <w:rFonts w:ascii="Arial" w:hAnsi="Arial" w:cs="Arial"/>
                <w:lang w:val="en-US"/>
              </w:rPr>
            </w:pPr>
            <w:ins w:id="27" w:author="Paul Mott [NESO]" w:date="2025-09-05T12:09:00Z">
              <w:r w:rsidRPr="005F0F33">
                <w:rPr>
                  <w:rFonts w:ascii="Arial" w:hAnsi="Arial" w:cs="Arial"/>
                </w:rPr>
                <w:t>The Company’s view of the current capability and future needs of the networks to inform network options development as published, modified or consolidated from time to time as required under condition C17 of the Independent System Operator and Planner Electricity System Operator Licence</w:t>
              </w:r>
            </w:ins>
          </w:p>
        </w:tc>
      </w:tr>
      <w:tr w:rsidR="00701F81" w:rsidRPr="00055DAC" w14:paraId="2CB17C47" w14:textId="77777777" w:rsidTr="00301F54">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301F54">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301F54">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xml:space="preserve">, The Contracts for Difference (Allocation) Regulations 2014, The Contracts for Difference (Definition of Eligible Generator) Regulations 2014 and The Contracts for Difference (Electricity Supplier Obligations) Regulations 2014 and </w:t>
            </w:r>
            <w:r w:rsidRPr="00055DAC">
              <w:rPr>
                <w:rFonts w:ascii="Arial" w:hAnsi="Arial" w:cs="Arial"/>
                <w:lang w:val="en-US"/>
              </w:rPr>
              <w:lastRenderedPageBreak/>
              <w:t>any other regulations made under Chapter 2 of Part 2 of the Energy Act 2013 which are in force from time to time;</w:t>
            </w:r>
          </w:p>
        </w:tc>
      </w:tr>
      <w:tr w:rsidR="007E2499" w:rsidRPr="00055DAC" w14:paraId="575DA9F9" w14:textId="77777777" w:rsidTr="00301F54">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301F54">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301F54">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301F54">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301F54">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301F54">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301F54">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301F54">
        <w:tc>
          <w:tcPr>
            <w:tcW w:w="2695" w:type="dxa"/>
          </w:tcPr>
          <w:p w14:paraId="32BE21B8" w14:textId="2A7BADE6" w:rsidR="004D5A11" w:rsidRPr="00055DAC" w:rsidRDefault="004D5A11" w:rsidP="00055DAC">
            <w:pPr>
              <w:rPr>
                <w:rFonts w:ascii="Arial" w:hAnsi="Arial" w:cs="Arial"/>
                <w:b/>
              </w:rPr>
            </w:pPr>
            <w:bookmarkStart w:id="28" w:name="_DV_C131"/>
            <w:r w:rsidRPr="00055DAC">
              <w:rPr>
                <w:rFonts w:ascii="Arial" w:hAnsi="Arial" w:cs="Arial"/>
                <w:b/>
              </w:rPr>
              <w:t>"Circuit Breaker"</w:t>
            </w:r>
            <w:bookmarkEnd w:id="28"/>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29" w:name="_BPDCD_22"/>
            <w:r w:rsidRPr="00055DAC">
              <w:rPr>
                <w:rFonts w:ascii="Arial" w:hAnsi="Arial" w:cs="Arial"/>
                <w:color w:val="0000FF"/>
                <w:w w:val="0"/>
                <w:u w:val="double"/>
              </w:rPr>
              <w:t>;</w:t>
            </w:r>
            <w:bookmarkEnd w:id="29"/>
          </w:p>
        </w:tc>
      </w:tr>
      <w:tr w:rsidR="004D5A11" w:rsidRPr="00055DAC" w14:paraId="2431FE17" w14:textId="77777777" w:rsidTr="00301F54">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301F54">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301F54">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301F54">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301F54">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lastRenderedPageBreak/>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301F54">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301F54">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301F54">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301F54">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301F54">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301F54">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301F54">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301F54">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301F54">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301F54">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301F54">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301F54">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301F54">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301F54">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301F54">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301F54">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301F54">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301F54">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301F54">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301F54">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301F54">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301F54">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lastRenderedPageBreak/>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301F54">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301F54">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301F54">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301F54">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301F54">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301F54">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301F54">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 xml:space="preserve">means 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301F54">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301F54">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30" w:name="_BPDCD_23"/>
            <w:r w:rsidRPr="00055DAC">
              <w:rPr>
                <w:rFonts w:ascii="Arial" w:hAnsi="Arial" w:cs="Arial"/>
                <w:strike/>
                <w:color w:val="FF0000"/>
              </w:rPr>
              <w:t xml:space="preserve"> </w:t>
            </w:r>
            <w:bookmarkStart w:id="31" w:name="_BPDCI_24"/>
            <w:bookmarkEnd w:id="30"/>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31"/>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301F54">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301F54">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301F54">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301F54">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301F54">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301F54">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32" w:name="_BPDCD_27"/>
            <w:r w:rsidRPr="00055DAC">
              <w:rPr>
                <w:rFonts w:ascii="Arial" w:hAnsi="Arial" w:cs="Arial"/>
              </w:rPr>
              <w:t>14</w:t>
            </w:r>
            <w:bookmarkEnd w:id="32"/>
            <w:r w:rsidRPr="00055DAC">
              <w:rPr>
                <w:rFonts w:ascii="Arial" w:hAnsi="Arial" w:cs="Arial"/>
              </w:rPr>
              <w:t>;</w:t>
            </w:r>
          </w:p>
        </w:tc>
      </w:tr>
      <w:tr w:rsidR="00A05030" w:rsidRPr="00055DAC" w14:paraId="482C9778" w14:textId="77777777" w:rsidTr="00301F54">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301F54">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301F54">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301F54">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301F54">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lastRenderedPageBreak/>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lastRenderedPageBreak/>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 xml:space="preserve">ESO </w:t>
            </w:r>
            <w:proofErr w:type="gramStart"/>
            <w:r w:rsidRPr="00055DAC">
              <w:rPr>
                <w:rFonts w:ascii="Arial" w:hAnsi="Arial" w:cs="Arial"/>
                <w:b/>
                <w:bCs/>
              </w:rPr>
              <w:t>Licence;</w:t>
            </w:r>
            <w:proofErr w:type="gramEnd"/>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lastRenderedPageBreak/>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301F54">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301F54">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301F54">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301F54">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301F54">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301F54">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301F54">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301F54">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301F54">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301F54">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301F54">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301F54">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301F54">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 xml:space="preserve">Main </w:t>
            </w:r>
            <w:proofErr w:type="gramStart"/>
            <w:r w:rsidRPr="00055DAC">
              <w:rPr>
                <w:rFonts w:ascii="Arial" w:hAnsi="Arial" w:cs="Arial"/>
                <w:b/>
              </w:rPr>
              <w:t>Business</w:t>
            </w:r>
            <w:r w:rsidRPr="00055DAC">
              <w:rPr>
                <w:rFonts w:ascii="Arial" w:hAnsi="Arial" w:cs="Arial"/>
              </w:rPr>
              <w:t>;</w:t>
            </w:r>
            <w:proofErr w:type="gramEnd"/>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301F54">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301F54">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301F54">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3" w:name="_BPDCD_29"/>
            <w:r w:rsidRPr="00055DAC">
              <w:rPr>
                <w:rFonts w:ascii="Arial Bold" w:hAnsi="Arial Bold" w:cs="Arial"/>
                <w:b/>
                <w:bCs/>
              </w:rPr>
              <w:t>The Company</w:t>
            </w:r>
            <w:r w:rsidRPr="00055DAC">
              <w:rPr>
                <w:rFonts w:ascii="Arial" w:hAnsi="Arial" w:cs="Arial"/>
              </w:rPr>
              <w:t xml:space="preserve"> </w:t>
            </w:r>
            <w:bookmarkEnd w:id="33"/>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301F54">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301F54">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301F54">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301F54">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301F54">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301F54">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301F54">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301F54">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4"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4"/>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35" w:name="_BPDCD_30"/>
            <w:r w:rsidRPr="00055DAC">
              <w:rPr>
                <w:rFonts w:ascii="Arial" w:hAnsi="Arial" w:cs="Arial"/>
              </w:rPr>
              <w:t xml:space="preserve">a </w:t>
            </w:r>
            <w:bookmarkEnd w:id="35"/>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6" w:name="_BPDCD_31"/>
            <w:r w:rsidRPr="00055DAC">
              <w:rPr>
                <w:rFonts w:ascii="Arial" w:hAnsi="Arial" w:cs="Arial"/>
                <w:bCs/>
              </w:rPr>
              <w:t>the</w:t>
            </w:r>
            <w:r w:rsidRPr="00055DAC">
              <w:rPr>
                <w:rFonts w:ascii="Arial" w:hAnsi="Arial" w:cs="Arial"/>
                <w:b/>
                <w:bCs/>
              </w:rPr>
              <w:t xml:space="preserve"> CUSC Modifications Panel</w:t>
            </w:r>
            <w:bookmarkEnd w:id="36"/>
            <w:r w:rsidRPr="00055DAC">
              <w:rPr>
                <w:rFonts w:ascii="Arial" w:hAnsi="Arial" w:cs="Arial"/>
              </w:rPr>
              <w:t>;</w:t>
            </w:r>
          </w:p>
        </w:tc>
      </w:tr>
      <w:tr w:rsidR="00380C61" w:rsidRPr="00055DAC" w14:paraId="74F84059" w14:textId="77777777" w:rsidTr="00301F54">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301F54">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301F54">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301F54">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301F54">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301F54">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7" w:name="_BPDCD_32"/>
            <w:r w:rsidRPr="00055DAC">
              <w:rPr>
                <w:rFonts w:ascii="Arial" w:hAnsi="Arial" w:cs="Arial"/>
              </w:rPr>
              <w:t xml:space="preserve">the </w:t>
            </w:r>
            <w:bookmarkEnd w:id="37"/>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8" w:name="_DV_M1"/>
            <w:bookmarkEnd w:id="38"/>
            <w:r w:rsidRPr="00055DAC">
              <w:rPr>
                <w:rFonts w:ascii="Arial" w:hAnsi="Arial" w:cs="Arial"/>
              </w:rPr>
              <w:t xml:space="preserve"> undertaken by the </w:t>
            </w:r>
            <w:bookmarkStart w:id="39" w:name="_DV_C5"/>
            <w:r w:rsidRPr="00055DAC">
              <w:rPr>
                <w:rStyle w:val="DeltaViewInsertion"/>
                <w:rFonts w:ascii="Arial" w:hAnsi="Arial" w:cs="Arial"/>
                <w:b/>
                <w:bCs/>
                <w:color w:val="auto"/>
                <w:u w:val="none"/>
              </w:rPr>
              <w:t xml:space="preserve">Panel </w:t>
            </w:r>
            <w:bookmarkStart w:id="40" w:name="_DV_M2"/>
            <w:bookmarkEnd w:id="39"/>
            <w:bookmarkEnd w:id="40"/>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41" w:name="_BPDCD_33"/>
            <w:r w:rsidRPr="00055DAC">
              <w:rPr>
                <w:rFonts w:ascii="Arial Bold" w:hAnsi="Arial Bold" w:cs="Arial"/>
                <w:b/>
              </w:rPr>
              <w:t>Applicable</w:t>
            </w:r>
            <w:r w:rsidRPr="00055DAC">
              <w:rPr>
                <w:rFonts w:ascii="Arial Bold" w:hAnsi="Arial Bold" w:cs="Arial"/>
              </w:rPr>
              <w:t xml:space="preserve"> </w:t>
            </w:r>
            <w:bookmarkEnd w:id="41"/>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301F54">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42" w:name="_BPDCD_34"/>
            <w:r w:rsidR="00776A77">
              <w:rPr>
                <w:rFonts w:ascii="Arial" w:hAnsi="Arial" w:cs="Arial"/>
              </w:rPr>
              <w:t xml:space="preserve"> </w:t>
            </w:r>
            <w:bookmarkEnd w:id="42"/>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3"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3"/>
            <w:r w:rsidRPr="00055DAC">
              <w:rPr>
                <w:rFonts w:ascii="Arial" w:hAnsi="Arial" w:cs="Arial"/>
                <w:b/>
                <w:bCs/>
              </w:rPr>
              <w:t xml:space="preserve">Workgroup Alternative CUSC Modification </w:t>
            </w:r>
            <w:bookmarkStart w:id="44" w:name="_BPDCI_36"/>
            <w:r w:rsidRPr="00055DAC">
              <w:rPr>
                <w:rFonts w:ascii="Arial" w:hAnsi="Arial" w:cs="Arial"/>
                <w:bCs/>
              </w:rPr>
              <w:t>set out in the</w:t>
            </w:r>
            <w:r w:rsidRPr="00055DAC">
              <w:rPr>
                <w:rFonts w:ascii="Arial" w:hAnsi="Arial" w:cs="Arial"/>
                <w:b/>
                <w:bCs/>
              </w:rPr>
              <w:t xml:space="preserve"> CUSC Modification Self-Governance Report, </w:t>
            </w:r>
            <w:bookmarkEnd w:id="44"/>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301F54">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301F54">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301F54">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301F54">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301F54">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301F54">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301F54">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301F54">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301F54">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45" w:name="_BPDCI_37"/>
            <w:r w:rsidRPr="00055DAC">
              <w:rPr>
                <w:rFonts w:ascii="Arial" w:hAnsi="Arial" w:cs="Arial"/>
              </w:rPr>
              <w:t xml:space="preserve">Section 3, </w:t>
            </w:r>
            <w:bookmarkEnd w:id="45"/>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301F54">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6" w:name="_BPDCI_38"/>
            <w:r w:rsidRPr="00055DAC">
              <w:rPr>
                <w:rFonts w:ascii="Arial" w:hAnsi="Arial" w:cs="Arial"/>
              </w:rPr>
              <w:t xml:space="preserve">Section 3, </w:t>
            </w:r>
            <w:bookmarkEnd w:id="46"/>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301F54">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301F54">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301F54">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301F54">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301F54">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301F54">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w:t>
            </w:r>
            <w:r w:rsidRPr="00055DAC">
              <w:rPr>
                <w:rFonts w:ascii="Arial" w:hAnsi="Arial" w:cs="Arial"/>
              </w:rPr>
              <w:lastRenderedPageBreak/>
              <w:t xml:space="preserve">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301F54">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301F54">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7"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7"/>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301F54">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301F54">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301F54">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301F54">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301F54">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301F54">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301F54">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301F54">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301F54">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301F54">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301F54">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301F54">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301F54">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301F54">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lastRenderedPageBreak/>
              <w:t>Transmission Connection Assets</w:t>
            </w:r>
            <w:r w:rsidRPr="00055DAC">
              <w:rPr>
                <w:rFonts w:ascii="Arial" w:hAnsi="Arial"/>
              </w:rPr>
              <w:t xml:space="preserve"> there from (as the case may be);</w:t>
            </w:r>
          </w:p>
        </w:tc>
      </w:tr>
      <w:tr w:rsidR="00380C61" w:rsidRPr="00055DAC" w14:paraId="0D1474AC" w14:textId="77777777" w:rsidTr="00301F54">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301F54">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301F54">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301F54">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301F54">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301F54">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301F54">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301F54">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301F54">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lastRenderedPageBreak/>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301F54">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301F54">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301F54">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301F54">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301F54">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 xml:space="preserve">a voltage of 132kV or below in England &amp; Wales. A voltage of below 132kV in Scotland. Generally taken to be voltages lower than those defined as transmission </w:t>
            </w:r>
            <w:proofErr w:type="gramStart"/>
            <w:r w:rsidRPr="00055DAC">
              <w:rPr>
                <w:rFonts w:ascii="Arial" w:hAnsi="Arial" w:cs="Arial"/>
              </w:rPr>
              <w:t>voltages;</w:t>
            </w:r>
            <w:proofErr w:type="gramEnd"/>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301F54">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301F54">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301F54">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301F54">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301F54">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lastRenderedPageBreak/>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301F54">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301F54">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301F54">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301F54">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301F54">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301F54">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301F54">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301F54">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301F54">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301F54">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301F54">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 xml:space="preserve">Assimilated </w:t>
            </w:r>
            <w:proofErr w:type="gramStart"/>
            <w:r w:rsidRPr="00055DAC">
              <w:rPr>
                <w:b/>
                <w:bCs/>
                <w:sz w:val="23"/>
                <w:szCs w:val="23"/>
              </w:rPr>
              <w:t>Law</w:t>
            </w:r>
            <w:r w:rsidRPr="00055DAC">
              <w:rPr>
                <w:sz w:val="23"/>
                <w:szCs w:val="23"/>
              </w:rPr>
              <w:t>;</w:t>
            </w:r>
            <w:proofErr w:type="gramEnd"/>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301F54">
        <w:tc>
          <w:tcPr>
            <w:tcW w:w="2695" w:type="dxa"/>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301F54">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301F54">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301F54">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301F54">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301F54">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301F54">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301F54">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301F54">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301F54">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301F54">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301F54">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48" w:name="_BPDCD_41"/>
            <w:r w:rsidRPr="00055DAC">
              <w:rPr>
                <w:rFonts w:ascii="Arial" w:hAnsi="Arial" w:cs="Arial"/>
              </w:rPr>
              <w:t xml:space="preserve">in </w:t>
            </w:r>
            <w:bookmarkEnd w:id="48"/>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lastRenderedPageBreak/>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301F54">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301F54">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301F54">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301F54">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301F54">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301F54">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301F54">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49"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49"/>
            <w:r w:rsidRPr="00055DAC">
              <w:rPr>
                <w:rFonts w:ascii="Arial" w:hAnsi="Arial" w:cs="Arial"/>
                <w:b/>
                <w:bCs/>
              </w:rPr>
              <w:t>Date</w:t>
            </w:r>
            <w:r w:rsidRPr="00055DAC">
              <w:rPr>
                <w:rFonts w:ascii="Arial" w:hAnsi="Arial" w:cs="Arial"/>
                <w:bCs/>
              </w:rPr>
              <w:t>;</w:t>
            </w:r>
          </w:p>
        </w:tc>
      </w:tr>
      <w:tr w:rsidR="00380C61" w:rsidRPr="00055DAC" w14:paraId="05D51AB6" w14:textId="77777777" w:rsidTr="00301F54">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301F54">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301F54">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301F54">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301F54">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301F54">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301F54">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301F54">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301F54">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301F54">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301F54">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301F54">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301F54">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301F54">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301F54">
        <w:tc>
          <w:tcPr>
            <w:tcW w:w="2695" w:type="dxa"/>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lastRenderedPageBreak/>
              <w:t>“ET Offshore Transmission System”</w:t>
            </w:r>
          </w:p>
        </w:tc>
        <w:tc>
          <w:tcPr>
            <w:tcW w:w="6657" w:type="dxa"/>
            <w:gridSpan w:val="2"/>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301F54">
        <w:tc>
          <w:tcPr>
            <w:tcW w:w="2695" w:type="dxa"/>
          </w:tcPr>
          <w:p w14:paraId="3B50984D" w14:textId="7FFF1743" w:rsidR="00380C61" w:rsidRPr="00055DAC" w:rsidRDefault="00380C61" w:rsidP="00055DAC">
            <w:pPr>
              <w:pStyle w:val="BodyText"/>
              <w:rPr>
                <w:rFonts w:ascii="Arial" w:hAnsi="Arial" w:cs="Arial"/>
                <w:b/>
                <w:bCs/>
                <w:w w:val="0"/>
              </w:rPr>
            </w:pPr>
            <w:bookmarkStart w:id="50" w:name="_BPDCI_44"/>
            <w:r w:rsidRPr="00055DAC">
              <w:rPr>
                <w:rFonts w:ascii="Arial" w:hAnsi="Arial" w:cs="Arial"/>
                <w:b/>
                <w:bCs/>
                <w:w w:val="0"/>
              </w:rPr>
              <w:t>"ET Restrictions on Availability"</w:t>
            </w:r>
            <w:bookmarkEnd w:id="50"/>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tcPr>
          <w:p w14:paraId="0DCBBA22" w14:textId="77777777" w:rsidR="00380C61" w:rsidRPr="00055DAC" w:rsidRDefault="00380C61" w:rsidP="00055DAC">
            <w:pPr>
              <w:pStyle w:val="BodyText"/>
              <w:jc w:val="both"/>
              <w:rPr>
                <w:rFonts w:ascii="Arial" w:hAnsi="Arial" w:cs="Arial"/>
                <w:color w:val="000000"/>
              </w:rPr>
            </w:pPr>
            <w:bookmarkStart w:id="51"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51"/>
          </w:p>
        </w:tc>
      </w:tr>
      <w:tr w:rsidR="00380C61" w:rsidRPr="00055DAC" w14:paraId="59E88B78" w14:textId="77777777" w:rsidTr="00301F54">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301F54">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301F54">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301F54">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301F54">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301F54">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4B867865" w14:textId="77777777" w:rsidR="0032471A" w:rsidRPr="008E0437" w:rsidRDefault="00380C61" w:rsidP="00172B9A">
            <w:pPr>
              <w:rPr>
                <w:ins w:id="52" w:author="Paul Mott [NESO]" w:date="2025-08-31T20:19:00Z" w16du:dateUtc="2025-08-31T19:19:00Z"/>
                <w:rFonts w:ascii="Arial" w:hAnsi="Arial" w:cs="Arial"/>
                <w:b/>
                <w:bCs/>
              </w:rPr>
            </w:pPr>
            <w:r w:rsidRPr="00EA2B57">
              <w:rPr>
                <w:rFonts w:ascii="Arial" w:hAnsi="Arial" w:cs="Arial"/>
              </w:rPr>
              <w:t xml:space="preserve">any </w:t>
            </w:r>
            <w:r w:rsidRPr="00EA2B57">
              <w:rPr>
                <w:rFonts w:ascii="Arial" w:hAnsi="Arial" w:cs="Arial"/>
                <w:b/>
                <w:bCs/>
              </w:rPr>
              <w:t>Construction Works</w:t>
            </w:r>
            <w:r w:rsidRPr="00EA2B57">
              <w:rPr>
                <w:rFonts w:ascii="Arial" w:hAnsi="Arial" w:cs="Arial"/>
              </w:rPr>
              <w:t xml:space="preserve"> which have been designated as “onshore transmission (reinforcement)” by the </w:t>
            </w:r>
            <w:r w:rsidRPr="00EA2B57">
              <w:rPr>
                <w:rFonts w:ascii="Arial" w:hAnsi="Arial" w:cs="Arial"/>
                <w:b/>
                <w:bCs/>
              </w:rPr>
              <w:t>Authority</w:t>
            </w:r>
            <w:r w:rsidRPr="00EA2B57">
              <w:rPr>
                <w:rFonts w:ascii="Arial" w:hAnsi="Arial" w:cs="Arial"/>
              </w:rPr>
              <w:t xml:space="preserve"> in its decision of 19 October 2022 titled ‘Offshore Transmission Network Review: Decision on asset classification’ included in </w:t>
            </w:r>
            <w:r w:rsidRPr="00EA2B57">
              <w:rPr>
                <w:rFonts w:ascii="Arial" w:hAnsi="Arial" w:cs="Arial"/>
                <w:b/>
                <w:bCs/>
              </w:rPr>
              <w:t>The Company’s ‘</w:t>
            </w:r>
            <w:r w:rsidRPr="00EA2B57">
              <w:rPr>
                <w:rFonts w:ascii="Arial" w:hAnsi="Arial" w:cs="Arial"/>
              </w:rPr>
              <w:t>Pathway to 2030 (Holistic Network Design)’ report published in July 2022</w:t>
            </w:r>
            <w:r w:rsidRPr="00EA2B57">
              <w:rPr>
                <w:rFonts w:ascii="Arial" w:hAnsi="Arial" w:cs="Arial"/>
                <w:b/>
                <w:bCs/>
              </w:rPr>
              <w:t xml:space="preserve"> </w:t>
            </w:r>
            <w:r w:rsidRPr="00EA2B57">
              <w:rPr>
                <w:rFonts w:ascii="Arial" w:hAnsi="Arial" w:cs="Arial"/>
              </w:rPr>
              <w:t xml:space="preserve">or in any decisions by the </w:t>
            </w:r>
            <w:r w:rsidRPr="00EA2B57">
              <w:rPr>
                <w:rFonts w:ascii="Arial" w:hAnsi="Arial" w:cs="Arial"/>
                <w:b/>
                <w:bCs/>
              </w:rPr>
              <w:t>Authority</w:t>
            </w:r>
            <w:r w:rsidRPr="00EA2B57">
              <w:rPr>
                <w:rFonts w:ascii="Arial" w:hAnsi="Arial" w:cs="Arial"/>
              </w:rPr>
              <w:t xml:space="preserve"> on the </w:t>
            </w:r>
            <w:r w:rsidRPr="008E0437">
              <w:rPr>
                <w:rFonts w:ascii="Arial" w:hAnsi="Arial" w:cs="Arial"/>
              </w:rPr>
              <w:t xml:space="preserve">classification of assets included in </w:t>
            </w:r>
            <w:r w:rsidRPr="008E0437">
              <w:rPr>
                <w:rFonts w:ascii="Arial" w:hAnsi="Arial" w:cs="Arial"/>
                <w:b/>
                <w:bCs/>
              </w:rPr>
              <w:t>The Company’s</w:t>
            </w:r>
            <w:r w:rsidRPr="008E0437">
              <w:rPr>
                <w:rFonts w:ascii="Arial" w:hAnsi="Arial" w:cs="Arial"/>
              </w:rPr>
              <w:t xml:space="preserve"> ‘Beyond</w:t>
            </w:r>
            <w:r w:rsidRPr="008E0437">
              <w:rPr>
                <w:rFonts w:ascii="Arial" w:hAnsi="Arial" w:cs="Arial"/>
                <w:b/>
                <w:bCs/>
              </w:rPr>
              <w:t xml:space="preserve"> </w:t>
            </w:r>
            <w:r w:rsidRPr="008E0437">
              <w:rPr>
                <w:rFonts w:ascii="Arial" w:hAnsi="Arial" w:cs="Arial"/>
              </w:rPr>
              <w:t>2030’ report published in March 2024;</w:t>
            </w:r>
            <w:ins w:id="53" w:author="Paul Mott [NESO]" w:date="2025-08-31T19:57:00Z" w16du:dateUtc="2025-08-31T18:57:00Z">
              <w:r w:rsidR="00172B9A" w:rsidRPr="008E0437">
                <w:rPr>
                  <w:rFonts w:ascii="Arial" w:hAnsi="Arial" w:cs="Arial"/>
                  <w:b/>
                  <w:bCs/>
                </w:rPr>
                <w:t xml:space="preserve"> </w:t>
              </w:r>
            </w:ins>
          </w:p>
          <w:p w14:paraId="4509BE58" w14:textId="77777777" w:rsidR="0032471A" w:rsidRPr="008E0437" w:rsidRDefault="0032471A" w:rsidP="00172B9A">
            <w:pPr>
              <w:rPr>
                <w:ins w:id="54" w:author="Paul Mott [NESO]" w:date="2025-08-31T20:19:00Z" w16du:dateUtc="2025-08-31T19:19:00Z"/>
                <w:rFonts w:ascii="Arial" w:hAnsi="Arial" w:cs="Arial"/>
                <w:b/>
                <w:bCs/>
              </w:rPr>
            </w:pPr>
          </w:p>
          <w:p w14:paraId="74FBA9EA" w14:textId="77777777" w:rsidR="00773C09" w:rsidRDefault="00773C09" w:rsidP="00773C09">
            <w:pPr>
              <w:rPr>
                <w:ins w:id="55" w:author="Paul Mott [NESO]" w:date="2025-09-05T13:55:00Z" w16du:dateUtc="2025-09-05T12:55:00Z"/>
                <w:rFonts w:ascii="Arial" w:hAnsi="Arial" w:cs="Arial"/>
              </w:rPr>
            </w:pPr>
            <w:ins w:id="56" w:author="Paul Mott [NESO]" w:date="2025-09-05T13:55:00Z" w16du:dateUtc="2025-09-05T12:55:00Z">
              <w:r w:rsidRPr="44A58673">
                <w:rPr>
                  <w:rFonts w:ascii="Arial" w:hAnsi="Arial" w:cs="Arial"/>
                </w:rPr>
                <w:t xml:space="preserve">any </w:t>
              </w:r>
              <w:r w:rsidRPr="00C26207">
                <w:rPr>
                  <w:rFonts w:ascii="Arial" w:hAnsi="Arial" w:cs="Arial"/>
                  <w:b/>
                  <w:bCs/>
                </w:rPr>
                <w:t>Construction Works</w:t>
              </w:r>
              <w:r w:rsidRPr="00C26207">
                <w:rPr>
                  <w:rFonts w:ascii="Arial" w:hAnsi="Arial" w:cs="Arial"/>
                </w:rPr>
                <w:t xml:space="preserve"> as regards </w:t>
              </w:r>
              <w:r w:rsidRPr="00C26207">
                <w:rPr>
                  <w:rFonts w:ascii="Arial" w:hAnsi="Arial" w:cs="Arial"/>
                  <w:b/>
                  <w:bCs/>
                </w:rPr>
                <w:t>Transmission</w:t>
              </w:r>
              <w:r w:rsidRPr="44A58673">
                <w:rPr>
                  <w:rFonts w:ascii="Arial" w:hAnsi="Arial" w:cs="Arial"/>
                </w:rPr>
                <w:t xml:space="preserve"> which are:</w:t>
              </w:r>
            </w:ins>
          </w:p>
          <w:p w14:paraId="75B27B3A" w14:textId="77777777" w:rsidR="00773C09" w:rsidRPr="008E0437" w:rsidRDefault="00773C09" w:rsidP="00773C09">
            <w:pPr>
              <w:rPr>
                <w:ins w:id="57" w:author="Paul Mott [NESO]" w:date="2025-09-05T13:55:00Z" w16du:dateUtc="2025-09-05T12:55:00Z"/>
                <w:rFonts w:ascii="Arial" w:hAnsi="Arial" w:cs="Arial"/>
              </w:rPr>
            </w:pPr>
          </w:p>
          <w:p w14:paraId="5B2E5EC6" w14:textId="77777777" w:rsidR="00773C09" w:rsidRPr="008E0437" w:rsidRDefault="00773C09" w:rsidP="00773C09">
            <w:pPr>
              <w:rPr>
                <w:ins w:id="58" w:author="Paul Mott [NESO]" w:date="2025-09-05T13:55:00Z" w16du:dateUtc="2025-09-05T12:55:00Z"/>
                <w:rFonts w:ascii="Arial" w:hAnsi="Arial" w:cs="Arial"/>
              </w:rPr>
            </w:pPr>
            <w:ins w:id="59" w:author="Paul Mott [NESO]" w:date="2025-09-05T13:55:00Z" w16du:dateUtc="2025-09-05T12:55:00Z">
              <w:r w:rsidRPr="44A58673">
                <w:rPr>
                  <w:rFonts w:ascii="Arial" w:hAnsi="Arial" w:cs="Arial"/>
                </w:rPr>
                <w:t xml:space="preserve">(a) (i) included in the delivery pipeline or equivalent firm commitment category of: </w:t>
              </w:r>
            </w:ins>
          </w:p>
          <w:p w14:paraId="1CF6B1C4" w14:textId="77777777" w:rsidR="00773C09" w:rsidRDefault="00773C09" w:rsidP="00773C09">
            <w:pPr>
              <w:ind w:left="720"/>
              <w:rPr>
                <w:ins w:id="60" w:author="Paul Mott [NESO]" w:date="2025-09-05T13:55:00Z" w16du:dateUtc="2025-09-05T12:55:00Z"/>
                <w:rFonts w:ascii="Arial" w:hAnsi="Arial" w:cs="Arial"/>
              </w:rPr>
            </w:pPr>
            <w:ins w:id="61" w:author="Paul Mott [NESO]" w:date="2025-09-05T13:55:00Z" w16du:dateUtc="2025-09-05T12:55:00Z">
              <w:r w:rsidRPr="44A58673">
                <w:rPr>
                  <w:rFonts w:ascii="Arial" w:hAnsi="Arial" w:cs="Arial"/>
                </w:rPr>
                <w:t>(A) The Company's 'Pathway to 2030 (Holistic Network Design)' report dated July 2022; or</w:t>
              </w:r>
              <w:r>
                <w:br/>
              </w:r>
              <w:r w:rsidRPr="44A58673">
                <w:rPr>
                  <w:rFonts w:ascii="Arial" w:hAnsi="Arial" w:cs="Arial"/>
                </w:rPr>
                <w:t>(B) The Company's 'Beyond 2030' report dated March 2024; or</w:t>
              </w:r>
            </w:ins>
          </w:p>
          <w:p w14:paraId="3F0E6BE4" w14:textId="77777777" w:rsidR="00773C09" w:rsidRDefault="00773C09" w:rsidP="00773C09">
            <w:pPr>
              <w:ind w:left="720"/>
              <w:rPr>
                <w:ins w:id="62" w:author="Paul Mott [NESO]" w:date="2025-09-05T13:55:00Z" w16du:dateUtc="2025-09-05T12:55:00Z"/>
                <w:rFonts w:ascii="Arial" w:hAnsi="Arial" w:cs="Arial"/>
              </w:rPr>
            </w:pPr>
            <w:ins w:id="63" w:author="Paul Mott [NESO]" w:date="2025-09-05T13:55:00Z" w16du:dateUtc="2025-09-05T12:55:00Z">
              <w:r w:rsidRPr="44A58673">
                <w:rPr>
                  <w:rFonts w:ascii="Arial" w:hAnsi="Arial" w:cs="Arial"/>
                </w:rPr>
                <w:t xml:space="preserve">(C) any </w:t>
              </w:r>
              <w:r w:rsidRPr="44A58673">
                <w:rPr>
                  <w:rFonts w:ascii="Arial" w:hAnsi="Arial" w:cs="Arial"/>
                  <w:u w:val="single"/>
                </w:rPr>
                <w:t>strategic network plan</w:t>
              </w:r>
              <w:r w:rsidRPr="44A58673">
                <w:rPr>
                  <w:rFonts w:ascii="Arial" w:hAnsi="Arial" w:cs="Arial"/>
                </w:rPr>
                <w:t xml:space="preserve"> published by </w:t>
              </w:r>
              <w:r w:rsidRPr="44A58673">
                <w:rPr>
                  <w:rFonts w:ascii="Arial" w:hAnsi="Arial" w:cs="Arial"/>
                  <w:b/>
                  <w:bCs/>
                </w:rPr>
                <w:t xml:space="preserve">The Company </w:t>
              </w:r>
              <w:r w:rsidRPr="44A58673">
                <w:rPr>
                  <w:rFonts w:ascii="Arial" w:hAnsi="Arial" w:cs="Arial"/>
                </w:rPr>
                <w:t xml:space="preserve">in the discharge of its </w:t>
              </w:r>
              <w:r w:rsidRPr="44A58673">
                <w:rPr>
                  <w:rFonts w:ascii="Arial" w:hAnsi="Arial" w:cs="Arial"/>
                  <w:u w:val="single"/>
                </w:rPr>
                <w:t>statutory strategic network planning functions pursuant to its licence</w:t>
              </w:r>
              <w:r w:rsidRPr="44A58673">
                <w:rPr>
                  <w:rFonts w:ascii="Arial" w:hAnsi="Arial" w:cs="Arial"/>
                </w:rPr>
                <w:t xml:space="preserve"> and the Energy Act 2023, </w:t>
              </w:r>
              <w:r w:rsidRPr="44A58673">
                <w:rPr>
                  <w:rFonts w:ascii="Arial" w:hAnsi="Arial" w:cs="Arial"/>
                  <w:u w:val="single"/>
                </w:rPr>
                <w:t xml:space="preserve">including the </w:t>
              </w:r>
              <w:r w:rsidRPr="44A58673">
                <w:rPr>
                  <w:rFonts w:ascii="Arial" w:hAnsi="Arial" w:cs="Arial"/>
                  <w:b/>
                  <w:bCs/>
                  <w:u w:val="single"/>
                </w:rPr>
                <w:t>Centralised Strategic Network Plan</w:t>
              </w:r>
              <w:r w:rsidRPr="44A58673">
                <w:rPr>
                  <w:rFonts w:ascii="Arial" w:hAnsi="Arial" w:cs="Arial"/>
                  <w:u w:val="single"/>
                </w:rPr>
                <w:t xml:space="preserve"> and any successor documents so designated in writing by </w:t>
              </w:r>
              <w:r w:rsidRPr="44A58673">
                <w:rPr>
                  <w:rFonts w:ascii="Arial" w:hAnsi="Arial" w:cs="Arial"/>
                  <w:b/>
                  <w:bCs/>
                  <w:u w:val="single"/>
                </w:rPr>
                <w:t>The Company</w:t>
              </w:r>
              <w:r w:rsidRPr="44A58673">
                <w:rPr>
                  <w:rFonts w:ascii="Arial" w:hAnsi="Arial" w:cs="Arial"/>
                  <w:u w:val="single"/>
                </w:rPr>
                <w:t xml:space="preserve"> as forming part of such functions</w:t>
              </w:r>
              <w:r w:rsidRPr="44A58673">
                <w:rPr>
                  <w:rFonts w:ascii="Arial" w:hAnsi="Arial" w:cs="Arial"/>
                </w:rPr>
                <w:t>; and</w:t>
              </w:r>
            </w:ins>
          </w:p>
          <w:p w14:paraId="274DF2CE" w14:textId="77777777" w:rsidR="00773C09" w:rsidRDefault="00773C09" w:rsidP="00773C09">
            <w:pPr>
              <w:ind w:left="720"/>
              <w:rPr>
                <w:ins w:id="64" w:author="Paul Mott [NESO]" w:date="2025-09-05T13:55:00Z" w16du:dateUtc="2025-09-05T12:55:00Z"/>
                <w:rFonts w:ascii="Arial" w:hAnsi="Arial" w:cs="Arial"/>
                <w:highlight w:val="yellow"/>
              </w:rPr>
            </w:pPr>
          </w:p>
          <w:p w14:paraId="74688EAB" w14:textId="25F473C4" w:rsidR="00773C09" w:rsidRDefault="00773C09" w:rsidP="00773C09">
            <w:pPr>
              <w:rPr>
                <w:ins w:id="65" w:author="Paul Mott [NESO]" w:date="2025-09-05T14:34:00Z" w16du:dateUtc="2025-09-05T13:34:00Z"/>
                <w:rFonts w:ascii="Arial" w:hAnsi="Arial" w:cs="Arial"/>
              </w:rPr>
            </w:pPr>
            <w:ins w:id="66" w:author="Paul Mott [NESO]" w:date="2025-09-05T13:55:00Z" w16du:dateUtc="2025-09-05T12:55:00Z">
              <w:r w:rsidRPr="44A58673">
                <w:rPr>
                  <w:rFonts w:ascii="Arial" w:hAnsi="Arial" w:cs="Arial"/>
                </w:rPr>
                <w:lastRenderedPageBreak/>
                <w:t xml:space="preserve">(ii) constitute </w:t>
              </w:r>
              <w:r w:rsidRPr="44A58673">
                <w:rPr>
                  <w:rFonts w:ascii="Arial" w:hAnsi="Arial" w:cs="Arial"/>
                  <w:b/>
                  <w:bCs/>
                </w:rPr>
                <w:t>Construction Works</w:t>
              </w:r>
              <w:r w:rsidRPr="44A58673">
                <w:rPr>
                  <w:rFonts w:ascii="Arial" w:hAnsi="Arial" w:cs="Arial"/>
                </w:rPr>
                <w:t xml:space="preserve"> as regards </w:t>
              </w:r>
              <w:r w:rsidRPr="44A58673">
                <w:rPr>
                  <w:rFonts w:ascii="Arial" w:hAnsi="Arial" w:cs="Arial"/>
                  <w:b/>
                  <w:bCs/>
                </w:rPr>
                <w:t>Transmission</w:t>
              </w:r>
              <w:r w:rsidRPr="44A58673">
                <w:rPr>
                  <w:rFonts w:ascii="Arial" w:hAnsi="Arial" w:cs="Arial"/>
                </w:rPr>
                <w:t xml:space="preserve"> undertaken for broader transmission system capability requirements </w:t>
              </w:r>
              <w:r w:rsidRPr="44A58673">
                <w:rPr>
                  <w:rFonts w:ascii="Arial" w:hAnsi="Arial" w:cs="Arial"/>
                  <w:u w:val="single"/>
                </w:rPr>
                <w:t xml:space="preserve">as assessed under the </w:t>
              </w:r>
              <w:r w:rsidRPr="44A58673">
                <w:rPr>
                  <w:rFonts w:ascii="Arial" w:hAnsi="Arial" w:cs="Arial"/>
                  <w:b/>
                  <w:bCs/>
                  <w:u w:val="single"/>
                </w:rPr>
                <w:t>NETS SQSS</w:t>
              </w:r>
              <w:r w:rsidRPr="44A58673">
                <w:rPr>
                  <w:rFonts w:ascii="Arial" w:hAnsi="Arial" w:cs="Arial"/>
                  <w:u w:val="single"/>
                </w:rPr>
                <w:t xml:space="preserve"> methodology</w:t>
              </w:r>
              <w:r w:rsidRPr="44A58673">
                <w:rPr>
                  <w:rFonts w:ascii="Arial" w:hAnsi="Arial" w:cs="Arial"/>
                </w:rPr>
                <w:t>, rather than works specific to connection requests,</w:t>
              </w:r>
            </w:ins>
            <w:ins w:id="67" w:author="Paul Mott [NESO]" w:date="2025-09-05T14:34:00Z" w16du:dateUtc="2025-09-05T13:34:00Z">
              <w:r w:rsidR="00A17D7F">
                <w:rPr>
                  <w:rFonts w:ascii="Arial" w:hAnsi="Arial" w:cs="Arial"/>
                </w:rPr>
                <w:t xml:space="preserve"> </w:t>
              </w:r>
            </w:ins>
            <w:ins w:id="68" w:author="Paul Mott [NESO]" w:date="2025-09-05T13:55:00Z" w16du:dateUtc="2025-09-05T12:55:00Z">
              <w:r w:rsidRPr="44A58673">
                <w:rPr>
                  <w:rFonts w:ascii="Arial" w:hAnsi="Arial" w:cs="Arial"/>
                </w:rPr>
                <w:t>or</w:t>
              </w:r>
            </w:ins>
          </w:p>
          <w:p w14:paraId="18DA3138" w14:textId="77777777" w:rsidR="00A17D7F" w:rsidRPr="00985275" w:rsidRDefault="00A17D7F" w:rsidP="00773C09">
            <w:pPr>
              <w:rPr>
                <w:ins w:id="69" w:author="Paul Mott [NESO]" w:date="2025-09-05T13:55:00Z" w16du:dateUtc="2025-09-05T12:55:00Z"/>
                <w:rFonts w:ascii="Arial" w:hAnsi="Arial" w:cs="Arial"/>
              </w:rPr>
            </w:pPr>
          </w:p>
          <w:p w14:paraId="6A361B0C" w14:textId="77777777" w:rsidR="00773C09" w:rsidRPr="00985275" w:rsidRDefault="00773C09" w:rsidP="00773C09">
            <w:pPr>
              <w:pStyle w:val="BodyText"/>
              <w:numPr>
                <w:ilvl w:val="0"/>
                <w:numId w:val="53"/>
              </w:numPr>
              <w:jc w:val="both"/>
              <w:rPr>
                <w:ins w:id="70" w:author="Paul Mott [NESO]" w:date="2025-09-05T13:55:00Z" w16du:dateUtc="2025-09-05T12:55:00Z"/>
                <w:rFonts w:ascii="Arial" w:hAnsi="Arial" w:cs="Arial"/>
              </w:rPr>
            </w:pPr>
            <w:ins w:id="71" w:author="Paul Mott [NESO]" w:date="2025-09-05T13:55:00Z" w16du:dateUtc="2025-09-05T12:55:00Z">
              <w:r w:rsidRPr="00985275">
                <w:rPr>
                  <w:rFonts w:ascii="Arial" w:hAnsi="Arial" w:cs="Arial"/>
                </w:rPr>
                <w:t>any additional works as otherwise designated by the Authority</w:t>
              </w:r>
            </w:ins>
          </w:p>
          <w:p w14:paraId="38B88EF9" w14:textId="21561A89" w:rsidR="00773C09" w:rsidRDefault="00773C09" w:rsidP="00773C09">
            <w:pPr>
              <w:pStyle w:val="BodyText"/>
              <w:jc w:val="both"/>
              <w:rPr>
                <w:ins w:id="72" w:author="Paul Mott [NESO]" w:date="2025-09-05T13:55:00Z" w16du:dateUtc="2025-09-05T12:55:00Z"/>
              </w:rPr>
            </w:pPr>
            <w:ins w:id="73" w:author="Paul Mott [NESO]" w:date="2025-09-05T13:55:00Z" w16du:dateUtc="2025-09-05T12:55:00Z">
              <w:r w:rsidRPr="44A58673">
                <w:rPr>
                  <w:rFonts w:ascii="Arial" w:hAnsi="Arial" w:cs="Arial"/>
                </w:rPr>
                <w:t xml:space="preserve">For the avoidance of doubt, works included in option assessment or </w:t>
              </w:r>
              <w:del w:id="74" w:author="Kat Higby [NESO]" w:date="2025-09-09T15:37:00Z" w16du:dateUtc="2025-09-09T14:37:00Z">
                <w:r w:rsidRPr="44A58673" w:rsidDel="00757A7C">
                  <w:rPr>
                    <w:rFonts w:ascii="Arial" w:hAnsi="Arial" w:cs="Arial"/>
                  </w:rPr>
                  <w:delText>long term</w:delText>
                </w:r>
              </w:del>
            </w:ins>
            <w:ins w:id="75" w:author="Kat Higby [NESO]" w:date="2025-09-09T15:37:00Z" w16du:dateUtc="2025-09-09T14:37:00Z">
              <w:r w:rsidR="00757A7C" w:rsidRPr="44A58673">
                <w:rPr>
                  <w:rFonts w:ascii="Arial" w:hAnsi="Arial" w:cs="Arial"/>
                </w:rPr>
                <w:t>long-term</w:t>
              </w:r>
            </w:ins>
            <w:ins w:id="76" w:author="Paul Mott [NESO]" w:date="2025-09-05T13:55:00Z" w16du:dateUtc="2025-09-05T12:55:00Z">
              <w:r w:rsidRPr="44A58673">
                <w:rPr>
                  <w:rFonts w:ascii="Arial" w:hAnsi="Arial" w:cs="Arial"/>
                </w:rPr>
                <w:t xml:space="preserve"> planning categories (rather than firm delivery commitments) shall </w:t>
              </w:r>
              <w:r w:rsidRPr="44A58673">
                <w:rPr>
                  <w:rFonts w:ascii="Arial" w:hAnsi="Arial" w:cs="Arial"/>
                  <w:u w:val="single"/>
                </w:rPr>
                <w:t>not</w:t>
              </w:r>
              <w:r w:rsidRPr="44A58673">
                <w:rPr>
                  <w:rFonts w:ascii="Arial" w:hAnsi="Arial" w:cs="Arial"/>
                </w:rPr>
                <w:t xml:space="preserve"> be capable of constituting </w:t>
              </w:r>
              <w:r w:rsidRPr="44A58673">
                <w:rPr>
                  <w:rFonts w:ascii="Arial" w:hAnsi="Arial" w:cs="Arial"/>
                  <w:b/>
                  <w:bCs/>
                </w:rPr>
                <w:t>Excepted Works</w:t>
              </w:r>
              <w:r w:rsidRPr="44A58673">
                <w:rPr>
                  <w:rFonts w:ascii="Arial" w:hAnsi="Arial" w:cs="Arial"/>
                </w:rPr>
                <w:t xml:space="preserve"> unless and until they are transferred to a </w:t>
              </w:r>
              <w:r w:rsidRPr="44A58673">
                <w:rPr>
                  <w:rFonts w:ascii="Arial" w:hAnsi="Arial" w:cs="Arial"/>
                  <w:u w:val="single"/>
                </w:rPr>
                <w:t>delivery pipeline</w:t>
              </w:r>
              <w:r w:rsidRPr="44A58673">
                <w:rPr>
                  <w:rFonts w:ascii="Arial" w:hAnsi="Arial" w:cs="Arial"/>
                </w:rPr>
                <w:t xml:space="preserve"> or equivalent firm commitment category</w:t>
              </w:r>
            </w:ins>
          </w:p>
          <w:p w14:paraId="2E187697" w14:textId="2A017E60" w:rsidR="0024533D" w:rsidRPr="00055DAC" w:rsidRDefault="0024533D" w:rsidP="00B16EE9">
            <w:pPr>
              <w:rPr>
                <w:rFonts w:ascii="Arial" w:hAnsi="Arial" w:cs="Arial"/>
              </w:rPr>
            </w:pPr>
          </w:p>
        </w:tc>
      </w:tr>
      <w:tr w:rsidR="00380C61" w:rsidRPr="00055DAC" w14:paraId="10A1E3F2" w14:textId="77777777" w:rsidTr="00301F54">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301F54">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301F54">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301F54">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301F54">
        <w:tc>
          <w:tcPr>
            <w:tcW w:w="2695" w:type="dxa"/>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77"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77"/>
          </w:p>
        </w:tc>
      </w:tr>
      <w:tr w:rsidR="00380C61" w:rsidRPr="00055DAC" w14:paraId="591D7B84" w14:textId="77777777" w:rsidTr="00301F54">
        <w:tc>
          <w:tcPr>
            <w:tcW w:w="2695" w:type="dxa"/>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301F54">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301F54">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301F54">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lastRenderedPageBreak/>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301F54">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301F54">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301F54">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301F54">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78" w:name="_BPDCD_52"/>
            <w:r w:rsidRPr="00055DAC">
              <w:rPr>
                <w:rFonts w:ascii="Arial Bold" w:hAnsi="Arial Bold" w:cs="Arial"/>
                <w:b/>
                <w:bCs/>
              </w:rPr>
              <w:t>The Company</w:t>
            </w:r>
            <w:bookmarkEnd w:id="78"/>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301F54">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301F54">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301F54">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 xml:space="preserve">The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p>
        </w:tc>
      </w:tr>
      <w:tr w:rsidR="00380C61" w:rsidRPr="00055DAC" w14:paraId="4BCA323C" w14:textId="77777777" w:rsidTr="00301F54">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301F54">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301F54">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lastRenderedPageBreak/>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301F54">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lastRenderedPageBreak/>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301F54">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301F54">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301F54">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301F54">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301F54">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301F54">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301F54">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301F54">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301F54">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301F54">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301F54">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301F54">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301F54">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301F54">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301F54">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301F54">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301F54">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301F54">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301F54">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301F54">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301F54">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301F54">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301F54">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301F54">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w:t>
            </w:r>
            <w:r w:rsidRPr="00055DAC">
              <w:rPr>
                <w:rFonts w:ascii="Arial" w:hAnsi="Arial" w:cs="Arial"/>
              </w:rPr>
              <w:lastRenderedPageBreak/>
              <w:t xml:space="preserve">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301F54">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301F54">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301F54">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301F54">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301F54">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301F54">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301F54">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301F54">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301F54">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lastRenderedPageBreak/>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301F54">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301F54">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301F54">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301F54">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301F54">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301F54">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301F54">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w:t>
            </w:r>
            <w:proofErr w:type="gramStart"/>
            <w:r w:rsidRPr="00D56A98">
              <w:rPr>
                <w:rFonts w:ascii="Arial" w:hAnsi="Arial"/>
                <w:szCs w:val="22"/>
              </w:rPr>
              <w:t>18.13 ;</w:t>
            </w:r>
            <w:proofErr w:type="gramEnd"/>
          </w:p>
        </w:tc>
      </w:tr>
      <w:tr w:rsidR="00937C56" w:rsidRPr="00055DAC" w14:paraId="25851110" w14:textId="77777777" w:rsidTr="00301F54">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 xml:space="preserve">is </w:t>
            </w:r>
            <w:proofErr w:type="gramStart"/>
            <w:r w:rsidR="00824E9F" w:rsidRPr="00D56A98">
              <w:rPr>
                <w:rFonts w:ascii="Arial" w:hAnsi="Arial" w:cs="Arial"/>
                <w:szCs w:val="22"/>
              </w:rPr>
              <w:t>accepted</w:t>
            </w:r>
            <w:r w:rsidRPr="00D56A98">
              <w:rPr>
                <w:rFonts w:ascii="Arial" w:hAnsi="Arial" w:cs="Arial"/>
                <w:szCs w:val="22"/>
              </w:rPr>
              <w:t>;</w:t>
            </w:r>
            <w:proofErr w:type="gramEnd"/>
          </w:p>
        </w:tc>
      </w:tr>
      <w:tr w:rsidR="00DC4F47" w:rsidRPr="00055DAC" w14:paraId="139940AC" w14:textId="77777777" w:rsidTr="00301F54">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301F54">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301F54">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301F54">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lastRenderedPageBreak/>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D56A98">
              <w:rPr>
                <w:rFonts w:ascii="Arial" w:hAnsi="Arial" w:cs="Arial"/>
                <w:strike/>
                <w:szCs w:val="22"/>
              </w:rPr>
              <w:t>;</w:t>
            </w:r>
            <w:proofErr w:type="gramEnd"/>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301F54">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301F54">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proofErr w:type="gramStart"/>
            <w:r w:rsidR="00FC5085" w:rsidRPr="00D56A98">
              <w:rPr>
                <w:rFonts w:ascii="Arial" w:hAnsi="Arial" w:cs="Arial"/>
                <w:szCs w:val="22"/>
              </w:rPr>
              <w:t>has to</w:t>
            </w:r>
            <w:proofErr w:type="gramEnd"/>
            <w:r w:rsidR="00FC5085"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937C56" w:rsidRPr="00055DAC" w14:paraId="0C498565" w14:textId="77777777" w:rsidTr="00301F54">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301F54">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301F54">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301F54">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301F54">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301F54">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301F54">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301F54">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301F54">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301F54">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301F54">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301F54">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301F54">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301F54">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lastRenderedPageBreak/>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301F54">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301F54">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301F54">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301F54">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301F54">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301F54">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301F54">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301F54">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301F54">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301F54">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301F54">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301F54">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301F54">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301F54">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301F54">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301F54">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301F54">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301F54">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301F54">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301F54">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E940AD" w:rsidRPr="00055DAC" w:rsidRDefault="00E940AD" w:rsidP="00055DAC">
            <w:pPr>
              <w:rPr>
                <w:rFonts w:ascii="Arial" w:hAnsi="Arial" w:cs="Arial"/>
                <w:i/>
              </w:rPr>
            </w:pPr>
          </w:p>
        </w:tc>
      </w:tr>
      <w:tr w:rsidR="00E940AD" w:rsidRPr="00055DAC" w14:paraId="23CCA6ED" w14:textId="77777777" w:rsidTr="00301F54">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301F54">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79" w:name="_DV_C133"/>
            <w:r w:rsidRPr="00055DAC">
              <w:rPr>
                <w:rFonts w:ascii="Arial" w:hAnsi="Arial" w:cs="Arial"/>
                <w:b/>
                <w:bCs/>
              </w:rPr>
              <w:t>"HH Base Percentage"</w:t>
            </w:r>
            <w:bookmarkEnd w:id="79"/>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80" w:name="_BPDCI_55"/>
            <w:r w:rsidRPr="00055DAC">
              <w:rPr>
                <w:rFonts w:ascii="Arial" w:hAnsi="Arial" w:cs="Arial"/>
              </w:rPr>
              <w:t xml:space="preserve">Section 3, </w:t>
            </w:r>
            <w:bookmarkEnd w:id="80"/>
            <w:r w:rsidRPr="00055DAC">
              <w:rPr>
                <w:rFonts w:ascii="Arial" w:hAnsi="Arial" w:cs="Arial"/>
              </w:rPr>
              <w:t>Appendix 2</w:t>
            </w:r>
            <w:bookmarkStart w:id="81" w:name="_BPDCD_56"/>
            <w:r w:rsidRPr="00055DAC">
              <w:rPr>
                <w:rFonts w:ascii="Arial" w:hAnsi="Arial" w:cs="Arial"/>
              </w:rPr>
              <w:t>;</w:t>
            </w:r>
            <w:bookmarkEnd w:id="81"/>
          </w:p>
        </w:tc>
      </w:tr>
      <w:tr w:rsidR="00E940AD" w:rsidRPr="00055DAC" w14:paraId="246DEF9B" w14:textId="77777777" w:rsidTr="00301F54">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82" w:name="_BPDCD_57"/>
            <w:r w:rsidRPr="00055DAC">
              <w:rPr>
                <w:rFonts w:ascii="Arial" w:hAnsi="Arial" w:cs="Arial"/>
              </w:rPr>
              <w:t xml:space="preserve">; </w:t>
            </w:r>
            <w:bookmarkEnd w:id="82"/>
          </w:p>
        </w:tc>
      </w:tr>
      <w:tr w:rsidR="00E940AD" w:rsidRPr="00055DAC" w14:paraId="6165C19D" w14:textId="77777777" w:rsidTr="00301F54">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83" w:name="_BPDCD_58"/>
            <w:r w:rsidRPr="00055DAC">
              <w:rPr>
                <w:rFonts w:ascii="Arial Bold" w:hAnsi="Arial Bold" w:cs="Arial"/>
                <w:b/>
              </w:rPr>
              <w:t>;</w:t>
            </w:r>
            <w:bookmarkEnd w:id="83"/>
          </w:p>
        </w:tc>
      </w:tr>
      <w:tr w:rsidR="00E940AD" w:rsidRPr="00055DAC" w14:paraId="1ABCBE3D" w14:textId="77777777" w:rsidTr="00301F54">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301F54">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301F54">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301F54">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301F54">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301F54">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lastRenderedPageBreak/>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301F54">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301F54">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301F54">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301F54">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301F54">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301F54">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301F54">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301F54">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301F54">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301F54">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 xml:space="preserve">Financial </w:t>
            </w:r>
            <w:proofErr w:type="gramStart"/>
            <w:r w:rsidRPr="00055DAC">
              <w:rPr>
                <w:rFonts w:ascii="Arial" w:hAnsi="Arial" w:cs="Arial"/>
                <w:b/>
              </w:rPr>
              <w:t>Year</w:t>
            </w:r>
            <w:r w:rsidRPr="00055DAC">
              <w:rPr>
                <w:rFonts w:ascii="Arial" w:hAnsi="Arial" w:cs="Arial"/>
              </w:rPr>
              <w:t>;</w:t>
            </w:r>
            <w:proofErr w:type="gramEnd"/>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301F54">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301F54">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301F54">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lastRenderedPageBreak/>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84" w:name="_BPDCD_63"/>
            <w:r w:rsidRPr="00055DAC">
              <w:rPr>
                <w:rFonts w:ascii="Arial" w:hAnsi="Arial" w:cs="Arial"/>
              </w:rPr>
              <w:t xml:space="preserve">means </w:t>
            </w:r>
            <w:bookmarkEnd w:id="84"/>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301F54">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301F54">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301F54">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85" w:name="_BPDCD_64"/>
            <w:r w:rsidRPr="00055DAC">
              <w:rPr>
                <w:rFonts w:ascii="Arial" w:hAnsi="Arial" w:cs="Arial"/>
              </w:rPr>
              <w:t>3.16.2</w:t>
            </w:r>
            <w:bookmarkEnd w:id="85"/>
            <w:r w:rsidRPr="00055DAC">
              <w:rPr>
                <w:rFonts w:ascii="Arial" w:hAnsi="Arial" w:cs="Arial"/>
              </w:rPr>
              <w:t xml:space="preserve">; </w:t>
            </w:r>
          </w:p>
        </w:tc>
      </w:tr>
      <w:tr w:rsidR="00E940AD" w:rsidRPr="00055DAC" w14:paraId="30A0A950" w14:textId="77777777" w:rsidTr="00301F54">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86" w:name="_BPDCD_65"/>
            <w:r w:rsidRPr="00055DAC">
              <w:rPr>
                <w:rFonts w:ascii="Arial" w:hAnsi="Arial" w:cs="Arial"/>
              </w:rPr>
              <w:t>3.13.4</w:t>
            </w:r>
            <w:bookmarkEnd w:id="86"/>
            <w:r w:rsidRPr="00055DAC">
              <w:rPr>
                <w:rFonts w:ascii="Arial" w:hAnsi="Arial" w:cs="Arial"/>
              </w:rPr>
              <w:t>;</w:t>
            </w:r>
            <w:r w:rsidRPr="00055DAC">
              <w:rPr>
                <w:rFonts w:ascii="Arial" w:hAnsi="Arial" w:cs="Arial"/>
              </w:rPr>
              <w:br/>
            </w:r>
          </w:p>
        </w:tc>
      </w:tr>
      <w:tr w:rsidR="00E940AD" w:rsidRPr="00055DAC" w14:paraId="639280E0" w14:textId="77777777" w:rsidTr="00301F54">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301F54">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301F54">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301F54">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 xml:space="preserve">related to such capacities) </w:t>
            </w:r>
            <w:r w:rsidRPr="00055DAC">
              <w:rPr>
                <w:rFonts w:ascii="Arial" w:eastAsia="Arial" w:hAnsi="Arial" w:cs="Arial"/>
                <w:szCs w:val="22"/>
              </w:rPr>
              <w:lastRenderedPageBreak/>
              <w:t>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301F54">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lastRenderedPageBreak/>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301F54">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301F54">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301F54">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301F54">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301F54">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301F54">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301F54">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301F54">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301F54">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301F54">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301F54">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301F54">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301F54">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301F54">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E940AD" w:rsidRPr="00055DAC" w:rsidRDefault="00E940AD" w:rsidP="00055DAC">
            <w:pPr>
              <w:jc w:val="both"/>
              <w:rPr>
                <w:rFonts w:ascii="Arial" w:hAnsi="Arial" w:cs="Arial"/>
              </w:rPr>
            </w:pPr>
          </w:p>
        </w:tc>
      </w:tr>
      <w:tr w:rsidR="00E940AD" w:rsidRPr="00055DAC" w14:paraId="5D6E37CE" w14:textId="77777777" w:rsidTr="00301F54">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301F54">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lastRenderedPageBreak/>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301F54">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301F54">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301F54">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301F54">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pt;height:25.1pt" o:ole="">
                  <v:imagedata r:id="rId16" o:title=""/>
                </v:shape>
                <o:OLEObject Type="Embed" ProgID="Equation.3" ShapeID="_x0000_i1025" DrawAspect="Content" ObjectID="_1818937569"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4pt;height:54.4pt" o:ole="">
                  <v:imagedata r:id="rId18" o:title=""/>
                </v:shape>
                <o:OLEObject Type="Embed" ProgID="Equation.3" ShapeID="_x0000_i1026" DrawAspect="Content" ObjectID="_1818937570"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25pt;height:52.75pt" o:ole="">
                  <v:imagedata r:id="rId27" o:title=""/>
                </v:shape>
                <o:OLEObject Type="Embed" ProgID="Equation.3" ShapeID="_x0000_i1027" DrawAspect="Content" ObjectID="_1818937571" r:id="rId28"/>
              </w:object>
            </w:r>
          </w:p>
          <w:p w14:paraId="5E6BEC52"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87" w:name="OLE_LINK1"/>
            <w:r w:rsidRPr="00055DAC">
              <w:rPr>
                <w:rFonts w:ascii="Arial" w:hAnsi="Arial" w:cs="Arial"/>
                <w:b/>
              </w:rPr>
              <w:t>Relevant Interruption</w:t>
            </w:r>
            <w:bookmarkEnd w:id="87"/>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301F54">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lastRenderedPageBreak/>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301F54">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301F54">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E940AD" w:rsidRPr="00055DAC" w:rsidRDefault="00E940AD" w:rsidP="00055DAC">
            <w:pPr>
              <w:rPr>
                <w:rFonts w:ascii="Arial" w:hAnsi="Arial" w:cs="Arial"/>
              </w:rPr>
            </w:pPr>
          </w:p>
        </w:tc>
      </w:tr>
      <w:tr w:rsidR="00E940AD" w:rsidRPr="00055DAC" w14:paraId="3EE38376" w14:textId="77777777" w:rsidTr="00301F54">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88" w:name="_DV_C135"/>
            <w:r w:rsidRPr="00055DAC">
              <w:rPr>
                <w:rFonts w:ascii="Arial" w:hAnsi="Arial" w:cs="Arial"/>
                <w:b/>
                <w:bCs/>
              </w:rPr>
              <w:t xml:space="preserve"> "Isolation"</w:t>
            </w:r>
            <w:bookmarkEnd w:id="88"/>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89"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89"/>
          </w:p>
        </w:tc>
      </w:tr>
      <w:tr w:rsidR="00E940AD" w:rsidRPr="00055DAC" w14:paraId="3C799188" w14:textId="77777777" w:rsidTr="00301F54">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301F54">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301F54">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lastRenderedPageBreak/>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301F54">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301F54">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301F54">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301F54">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301F54">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301F54">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90" w:name="_BPDCI_72"/>
            <w:r w:rsidRPr="00055DAC">
              <w:rPr>
                <w:rFonts w:ascii="Arial" w:hAnsi="Arial" w:cs="Arial"/>
                <w:lang w:val="en-US"/>
              </w:rPr>
              <w:t>;</w:t>
            </w:r>
            <w:bookmarkEnd w:id="90"/>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301F54">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91" w:name="_BPDCD_73"/>
            <w:r w:rsidRPr="00055DAC">
              <w:rPr>
                <w:rFonts w:ascii="Arial Bold" w:hAnsi="Arial Bold" w:cs="Arial"/>
                <w:b/>
                <w:lang w:val="en-US"/>
              </w:rPr>
              <w:t xml:space="preserve">The Company </w:t>
            </w:r>
            <w:bookmarkEnd w:id="91"/>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92" w:name="_BPDCI_75"/>
            <w:r w:rsidRPr="00055DAC">
              <w:rPr>
                <w:rFonts w:ascii="Arial" w:hAnsi="Arial" w:cs="Arial"/>
                <w:lang w:val="en-US"/>
              </w:rPr>
              <w:t>;</w:t>
            </w:r>
            <w:bookmarkEnd w:id="92"/>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301F54">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93"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93"/>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 xml:space="preserve">Temporary </w:t>
            </w:r>
            <w:r w:rsidRPr="00055DAC">
              <w:rPr>
                <w:rFonts w:ascii="Arial" w:hAnsi="Arial" w:cs="Arial"/>
                <w:b/>
                <w:lang w:val="en-US"/>
              </w:rPr>
              <w:lastRenderedPageBreak/>
              <w:t>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94" w:name="_BPDCI_78"/>
            <w:r w:rsidRPr="00055DAC">
              <w:rPr>
                <w:rFonts w:ascii="Arial" w:hAnsi="Arial" w:cs="Arial"/>
                <w:lang w:val="en-US"/>
              </w:rPr>
              <w:t>;</w:t>
            </w:r>
            <w:bookmarkEnd w:id="94"/>
          </w:p>
        </w:tc>
      </w:tr>
      <w:tr w:rsidR="00E940AD" w:rsidRPr="00055DAC" w14:paraId="595E15A7" w14:textId="77777777" w:rsidTr="00301F54">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95" w:name="_BPDCD_79"/>
            <w:r w:rsidRPr="00055DAC">
              <w:rPr>
                <w:rFonts w:ascii="Arial Bold" w:hAnsi="Arial Bold" w:cs="Arial"/>
                <w:b/>
                <w:lang w:val="en-US"/>
              </w:rPr>
              <w:t>The Company</w:t>
            </w:r>
            <w:bookmarkEnd w:id="95"/>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96" w:name="_BPDCI_81"/>
            <w:r w:rsidRPr="00055DAC">
              <w:rPr>
                <w:rFonts w:ascii="Arial" w:hAnsi="Arial" w:cs="Arial"/>
                <w:color w:val="0000FF"/>
                <w:u w:val="single"/>
                <w:lang w:val="en-US"/>
              </w:rPr>
              <w:t>;</w:t>
            </w:r>
            <w:bookmarkEnd w:id="96"/>
          </w:p>
        </w:tc>
      </w:tr>
      <w:tr w:rsidR="00E940AD" w:rsidRPr="00055DAC" w14:paraId="15402802" w14:textId="77777777" w:rsidTr="00301F54">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97" w:name="_BPDCD_82"/>
            <w:r w:rsidRPr="00055DAC">
              <w:rPr>
                <w:rFonts w:ascii="Arial" w:hAnsi="Arial" w:cs="Arial"/>
                <w:b/>
              </w:rPr>
              <w:t xml:space="preserve">The Company’s </w:t>
            </w:r>
            <w:bookmarkEnd w:id="97"/>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98" w:name="_BPDCI_84"/>
            <w:r w:rsidRPr="00055DAC">
              <w:rPr>
                <w:rFonts w:ascii="Arial" w:hAnsi="Arial" w:cs="Arial"/>
              </w:rPr>
              <w:t>;</w:t>
            </w:r>
            <w:bookmarkEnd w:id="98"/>
          </w:p>
        </w:tc>
      </w:tr>
      <w:tr w:rsidR="00E940AD" w:rsidRPr="00055DAC" w14:paraId="7A2846F6" w14:textId="77777777" w:rsidTr="00301F54">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99" w:name="_BPDCI_86"/>
            <w:r w:rsidRPr="00055DAC">
              <w:rPr>
                <w:rFonts w:ascii="Arial" w:hAnsi="Arial" w:cs="Arial"/>
              </w:rPr>
              <w:t>;</w:t>
            </w:r>
            <w:bookmarkEnd w:id="99"/>
          </w:p>
        </w:tc>
      </w:tr>
      <w:tr w:rsidR="00E940AD" w:rsidRPr="00055DAC" w14:paraId="3799B798" w14:textId="77777777" w:rsidTr="00301F54">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100" w:name="_BPDCD_87"/>
            <w:r w:rsidRPr="00055DAC">
              <w:rPr>
                <w:rFonts w:ascii="Arial" w:hAnsi="Arial" w:cs="Arial"/>
                <w:lang w:val="en-US"/>
              </w:rPr>
              <w:t xml:space="preserve">an </w:t>
            </w:r>
            <w:bookmarkEnd w:id="100"/>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101"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101"/>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301F54">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102"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102"/>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103" w:name="_BPDCI_92"/>
            <w:r w:rsidRPr="00055DAC">
              <w:rPr>
                <w:rFonts w:ascii="Arial" w:hAnsi="Arial" w:cs="Arial"/>
              </w:rPr>
              <w:t>;</w:t>
            </w:r>
            <w:bookmarkEnd w:id="103"/>
          </w:p>
        </w:tc>
      </w:tr>
      <w:tr w:rsidR="00E940AD" w:rsidRPr="00055DAC" w14:paraId="593F2E83" w14:textId="77777777" w:rsidTr="00301F54">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104" w:name="_BPDCI_94"/>
            <w:r w:rsidRPr="00055DAC">
              <w:rPr>
                <w:rFonts w:ascii="Arial" w:hAnsi="Arial" w:cs="Arial"/>
                <w:lang w:val="en-US"/>
              </w:rPr>
              <w:t>;</w:t>
            </w:r>
            <w:bookmarkEnd w:id="104"/>
          </w:p>
        </w:tc>
      </w:tr>
      <w:tr w:rsidR="00E940AD" w:rsidRPr="00055DAC" w14:paraId="48EDF9CA" w14:textId="77777777" w:rsidTr="00301F54">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105" w:name="_BPDCD_95"/>
            <w:r w:rsidRPr="00055DAC">
              <w:rPr>
                <w:rFonts w:ascii="Arial" w:hAnsi="Arial" w:cs="Arial"/>
                <w:b/>
                <w:lang w:val="en-US"/>
              </w:rPr>
              <w:t>The Company</w:t>
            </w:r>
            <w:r w:rsidRPr="00055DAC">
              <w:rPr>
                <w:rFonts w:ascii="Arial" w:hAnsi="Arial" w:cs="Arial"/>
                <w:b/>
                <w:u w:val="double"/>
                <w:lang w:val="en-US"/>
              </w:rPr>
              <w:t xml:space="preserve"> </w:t>
            </w:r>
            <w:bookmarkEnd w:id="105"/>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106" w:name="_BPDCI_97"/>
            <w:r w:rsidRPr="00055DAC">
              <w:rPr>
                <w:rFonts w:ascii="Arial" w:hAnsi="Arial" w:cs="Arial"/>
                <w:lang w:val="en-US"/>
              </w:rPr>
              <w:t>;</w:t>
            </w:r>
            <w:bookmarkEnd w:id="106"/>
          </w:p>
        </w:tc>
      </w:tr>
      <w:tr w:rsidR="00E940AD" w:rsidRPr="00055DAC" w14:paraId="2D9D44D8" w14:textId="77777777" w:rsidTr="00301F54">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107" w:name="_BPDCI_99"/>
            <w:r w:rsidRPr="00055DAC">
              <w:rPr>
                <w:rFonts w:ascii="Arial" w:hAnsi="Arial" w:cs="Arial"/>
                <w:lang w:val="en-US"/>
              </w:rPr>
              <w:t>;</w:t>
            </w:r>
            <w:bookmarkEnd w:id="107"/>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301F54">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108" w:name="_BPDCI_101"/>
            <w:r w:rsidRPr="00055DAC">
              <w:rPr>
                <w:rFonts w:ascii="Arial" w:hAnsi="Arial" w:cs="Arial"/>
                <w:lang w:val="en-US"/>
              </w:rPr>
              <w:t>;</w:t>
            </w:r>
            <w:bookmarkEnd w:id="108"/>
          </w:p>
        </w:tc>
      </w:tr>
      <w:tr w:rsidR="00E940AD" w:rsidRPr="00055DAC" w14:paraId="5732B8FC" w14:textId="77777777" w:rsidTr="00301F54">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301F54">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109" w:name="_BPDCD_102"/>
            <w:proofErr w:type="gramStart"/>
            <w:r w:rsidRPr="00055DAC">
              <w:rPr>
                <w:rFonts w:ascii="Arial" w:hAnsi="Arial" w:cs="Arial"/>
              </w:rPr>
              <w:t>a</w:t>
            </w:r>
            <w:bookmarkEnd w:id="109"/>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301F54">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lastRenderedPageBreak/>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301F54">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301F54">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301F54">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301F54">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301F54">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301F54">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301F54">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301F54">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4CD854F9" w14:textId="77777777" w:rsidR="00BF5C05" w:rsidRDefault="00E940AD" w:rsidP="00055DAC">
            <w:pPr>
              <w:autoSpaceDE w:val="0"/>
              <w:autoSpaceDN w:val="0"/>
              <w:adjustRightInd w:val="0"/>
              <w:snapToGrid w:val="0"/>
              <w:jc w:val="both"/>
              <w:rPr>
                <w:ins w:id="110" w:author="Paul Mott [NESO]" w:date="2025-09-05T15:01:00Z" w16du:dateUtc="2025-09-05T14:01:00Z"/>
                <w:rFonts w:ascii="Arial" w:eastAsia="Calibri" w:hAnsi="Arial" w:cs="Arial"/>
                <w:lang w:val="en-US"/>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w:t>
            </w:r>
            <w:proofErr w:type="gramStart"/>
            <w:r w:rsidRPr="00055DAC">
              <w:rPr>
                <w:rFonts w:ascii="Arial" w:eastAsia="Calibri" w:hAnsi="Arial" w:cs="Arial"/>
                <w:lang w:val="en-US"/>
              </w:rPr>
              <w:t>persons</w:t>
            </w:r>
            <w:proofErr w:type="gramEnd"/>
            <w:r w:rsidRPr="00055DAC">
              <w:rPr>
                <w:rFonts w:ascii="Arial" w:eastAsia="Calibri" w:hAnsi="Arial" w:cs="Arial"/>
                <w:lang w:val="en-US"/>
              </w:rPr>
              <w:t xml:space="preserve"> that have nominated themselves for membership in addition</w:t>
            </w:r>
          </w:p>
          <w:p w14:paraId="7AF36A1D" w14:textId="3CA97AC9"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lastRenderedPageBreak/>
              <w:t xml:space="preserve">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0301F54">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lastRenderedPageBreak/>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301F54">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301F54">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301F54">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301F54">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301F54">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301F54">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301F54">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301F54">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E940AD" w:rsidRPr="00055DAC" w14:paraId="4F0CC850" w14:textId="77777777" w:rsidTr="00301F54">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E940AD" w:rsidRPr="00055DAC" w:rsidRDefault="00E940AD" w:rsidP="00055DAC">
            <w:pPr>
              <w:jc w:val="both"/>
              <w:rPr>
                <w:rFonts w:ascii="Arial" w:hAnsi="Arial" w:cs="Arial"/>
              </w:rPr>
            </w:pPr>
          </w:p>
        </w:tc>
      </w:tr>
      <w:tr w:rsidR="00E940AD" w:rsidRPr="00055DAC" w14:paraId="0C315728" w14:textId="77777777" w:rsidTr="00301F54">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301F54">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301F54">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301F54">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301F54">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301F54">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301F54">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301F54">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301F54">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301F54">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301F54">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301F54">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301F54">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301F54">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301F54">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301F54">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301F54">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301F54">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301F54">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301F54">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111" w:name="_BPDCD_103"/>
            <w:r w:rsidRPr="00055DAC">
              <w:rPr>
                <w:rFonts w:ascii="Arial" w:hAnsi="Arial" w:cs="Arial"/>
                <w:color w:val="0000FF"/>
                <w:u w:val="double"/>
              </w:rPr>
              <w:t>;</w:t>
            </w:r>
            <w:bookmarkEnd w:id="111"/>
          </w:p>
        </w:tc>
      </w:tr>
      <w:tr w:rsidR="00E940AD" w:rsidRPr="00055DAC" w14:paraId="0FDF7EDD" w14:textId="77777777" w:rsidTr="00301F54">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301F54">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301F54">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301F54">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301F54">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E940AD" w:rsidRPr="00055DAC" w:rsidRDefault="00E940AD" w:rsidP="00055DAC">
            <w:pPr>
              <w:jc w:val="both"/>
              <w:rPr>
                <w:rFonts w:ascii="Arial" w:hAnsi="Arial" w:cs="Arial"/>
              </w:rPr>
            </w:pPr>
          </w:p>
        </w:tc>
      </w:tr>
      <w:tr w:rsidR="00E940AD" w:rsidRPr="00055DAC" w14:paraId="2E45AFEF" w14:textId="77777777" w:rsidTr="00301F54">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E940AD" w:rsidRPr="00055DAC" w:rsidRDefault="00E940AD" w:rsidP="00055DAC">
            <w:pPr>
              <w:jc w:val="both"/>
              <w:rPr>
                <w:rFonts w:ascii="Arial" w:hAnsi="Arial" w:cs="Arial"/>
              </w:rPr>
            </w:pPr>
          </w:p>
        </w:tc>
      </w:tr>
      <w:tr w:rsidR="00E940AD" w:rsidRPr="00055DAC" w14:paraId="4A9F90F3" w14:textId="77777777" w:rsidTr="00301F54">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301F54">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301F54">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lastRenderedPageBreak/>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w:t>
            </w:r>
            <w:proofErr w:type="gramStart"/>
            <w:r w:rsidRPr="00055DAC">
              <w:rPr>
                <w:rFonts w:ascii="Arial" w:hAnsi="Arial" w:cs="Arial"/>
                <w:szCs w:val="22"/>
              </w:rPr>
              <w:t>substation;</w:t>
            </w:r>
            <w:proofErr w:type="gramEnd"/>
          </w:p>
        </w:tc>
      </w:tr>
      <w:tr w:rsidR="00E940AD" w:rsidRPr="00055DAC" w14:paraId="147F6A0D" w14:textId="77777777" w:rsidTr="00301F54">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301F54">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301F54">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301F54">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301F54">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301F54">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301F54">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301F54">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301F54">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301F54">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0301F54">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lastRenderedPageBreak/>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301F54">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301F54">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301F54">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301F54">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301F54">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proofErr w:type="gramStart"/>
            <w:r w:rsidRPr="00055DAC">
              <w:rPr>
                <w:rFonts w:ascii="Arial" w:hAnsi="Arial" w:cs="Arial"/>
              </w:rPr>
              <w:t>);</w:t>
            </w:r>
            <w:proofErr w:type="gramEnd"/>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301F54">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112" w:name="_BPDCI_105"/>
            <w:r w:rsidRPr="00055DAC">
              <w:rPr>
                <w:rFonts w:ascii="Arial" w:hAnsi="Arial" w:cs="Arial"/>
              </w:rPr>
              <w:t xml:space="preserve">Section 3, </w:t>
            </w:r>
            <w:bookmarkEnd w:id="112"/>
            <w:r w:rsidRPr="00055DAC">
              <w:rPr>
                <w:rFonts w:ascii="Arial" w:hAnsi="Arial" w:cs="Arial"/>
              </w:rPr>
              <w:t>Appendix 2</w:t>
            </w:r>
            <w:bookmarkStart w:id="113" w:name="_BPDCD_106"/>
            <w:r w:rsidRPr="00055DAC">
              <w:rPr>
                <w:rFonts w:ascii="Arial" w:hAnsi="Arial" w:cs="Arial"/>
              </w:rPr>
              <w:t>;</w:t>
            </w:r>
            <w:bookmarkEnd w:id="113"/>
          </w:p>
        </w:tc>
      </w:tr>
      <w:tr w:rsidR="00E940AD" w:rsidRPr="00055DAC" w14:paraId="6E18E54D" w14:textId="77777777" w:rsidTr="00301F54">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114" w:name="_BPDCD_107"/>
            <w:r w:rsidRPr="00055DAC">
              <w:rPr>
                <w:rFonts w:ascii="Arial" w:hAnsi="Arial" w:cs="Arial"/>
              </w:rPr>
              <w:t>;</w:t>
            </w:r>
            <w:bookmarkEnd w:id="114"/>
          </w:p>
        </w:tc>
      </w:tr>
      <w:tr w:rsidR="00E940AD" w:rsidRPr="00055DAC" w14:paraId="1591F941" w14:textId="77777777" w:rsidTr="00301F54">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115" w:name="_BPDCD_108"/>
            <w:r w:rsidRPr="00055DAC">
              <w:rPr>
                <w:rFonts w:ascii="Arial" w:hAnsi="Arial" w:cs="Arial"/>
              </w:rPr>
              <w:t>;</w:t>
            </w:r>
            <w:bookmarkEnd w:id="115"/>
          </w:p>
        </w:tc>
      </w:tr>
      <w:tr w:rsidR="00E940AD" w:rsidRPr="00055DAC" w14:paraId="227144D9" w14:textId="77777777" w:rsidTr="00301F54">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116" w:name="_BPDCD_109"/>
            <w:r w:rsidRPr="00055DAC">
              <w:rPr>
                <w:rFonts w:ascii="Arial" w:hAnsi="Arial" w:cs="Arial"/>
              </w:rPr>
              <w:t>;</w:t>
            </w:r>
            <w:bookmarkEnd w:id="116"/>
          </w:p>
        </w:tc>
      </w:tr>
      <w:tr w:rsidR="00E940AD" w:rsidRPr="00055DAC" w14:paraId="3A82ED76" w14:textId="77777777" w:rsidTr="00301F54">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301F54">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301F54">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301F54">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301F54">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301F54">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301F54">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301F54">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301F54">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301F54">
        <w:tc>
          <w:tcPr>
            <w:tcW w:w="2695" w:type="dxa"/>
          </w:tcPr>
          <w:p w14:paraId="7D2E36B1" w14:textId="4A565017" w:rsidR="00E940AD" w:rsidRPr="00055DAC" w:rsidRDefault="00E940AD" w:rsidP="00055DAC">
            <w:pPr>
              <w:pStyle w:val="BodyText"/>
              <w:rPr>
                <w:rFonts w:ascii="Arial" w:hAnsi="Arial" w:cs="Arial"/>
                <w:b/>
                <w:bCs/>
              </w:rPr>
            </w:pPr>
            <w:bookmarkStart w:id="117" w:name="_BPDCI_110"/>
            <w:r w:rsidRPr="00055DAC">
              <w:rPr>
                <w:rFonts w:ascii="Arial" w:hAnsi="Arial" w:cs="Arial"/>
                <w:b/>
                <w:bCs/>
              </w:rPr>
              <w:t>"Notification Date"</w:t>
            </w:r>
            <w:bookmarkEnd w:id="117"/>
          </w:p>
        </w:tc>
        <w:tc>
          <w:tcPr>
            <w:tcW w:w="6657" w:type="dxa"/>
            <w:gridSpan w:val="2"/>
          </w:tcPr>
          <w:p w14:paraId="70F5166A" w14:textId="77777777" w:rsidR="00E940AD" w:rsidRPr="00055DAC" w:rsidRDefault="00E940AD" w:rsidP="00055DAC">
            <w:pPr>
              <w:pStyle w:val="BodyText"/>
              <w:jc w:val="both"/>
              <w:rPr>
                <w:rFonts w:ascii="Arial" w:hAnsi="Arial" w:cs="Arial"/>
              </w:rPr>
            </w:pPr>
            <w:bookmarkStart w:id="118"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118"/>
          </w:p>
        </w:tc>
      </w:tr>
      <w:tr w:rsidR="00E940AD" w:rsidRPr="00055DAC" w14:paraId="103B6615" w14:textId="77777777" w:rsidTr="00301F54">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119" w:name="_BPDCD_113"/>
          </w:p>
        </w:tc>
        <w:bookmarkEnd w:id="119"/>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301F54">
        <w:tc>
          <w:tcPr>
            <w:tcW w:w="2695" w:type="dxa"/>
          </w:tcPr>
          <w:p w14:paraId="51C80081" w14:textId="7C0F2C26" w:rsidR="00E940AD" w:rsidRPr="00055DAC" w:rsidRDefault="00E940AD" w:rsidP="00055DAC">
            <w:pPr>
              <w:pStyle w:val="BodyText"/>
              <w:rPr>
                <w:rFonts w:ascii="Arial" w:hAnsi="Arial" w:cs="Arial"/>
                <w:b/>
                <w:bCs/>
              </w:rPr>
            </w:pPr>
            <w:bookmarkStart w:id="120" w:name="_BPDCI_115"/>
            <w:r w:rsidRPr="00055DAC">
              <w:rPr>
                <w:rFonts w:ascii="Arial" w:hAnsi="Arial" w:cs="Arial"/>
                <w:b/>
                <w:bCs/>
              </w:rPr>
              <w:t>"Notification of Circuit Restriction"</w:t>
            </w:r>
            <w:bookmarkEnd w:id="120"/>
          </w:p>
          <w:p w14:paraId="00C83CA5" w14:textId="77777777" w:rsidR="00E940AD" w:rsidRPr="00055DAC" w:rsidRDefault="00E940AD" w:rsidP="00055DAC">
            <w:pPr>
              <w:pStyle w:val="BodyText"/>
              <w:rPr>
                <w:rFonts w:ascii="Arial" w:hAnsi="Arial" w:cs="Arial"/>
                <w:b/>
                <w:bCs/>
              </w:rPr>
            </w:pPr>
          </w:p>
        </w:tc>
        <w:tc>
          <w:tcPr>
            <w:tcW w:w="6657" w:type="dxa"/>
            <w:gridSpan w:val="2"/>
          </w:tcPr>
          <w:p w14:paraId="1CCB2903" w14:textId="77777777" w:rsidR="00E940AD" w:rsidRPr="00055DAC" w:rsidRDefault="00E940AD" w:rsidP="00055DAC">
            <w:pPr>
              <w:pStyle w:val="BodyText"/>
              <w:jc w:val="both"/>
              <w:rPr>
                <w:rFonts w:ascii="Arial" w:hAnsi="Arial" w:cs="Arial"/>
                <w:b/>
              </w:rPr>
            </w:pPr>
            <w:bookmarkStart w:id="121"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21"/>
          </w:p>
        </w:tc>
      </w:tr>
      <w:tr w:rsidR="00E940AD" w:rsidRPr="00055DAC" w14:paraId="090856BC" w14:textId="77777777" w:rsidTr="00301F54">
        <w:tc>
          <w:tcPr>
            <w:tcW w:w="2695" w:type="dxa"/>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301F54">
        <w:tc>
          <w:tcPr>
            <w:tcW w:w="2695" w:type="dxa"/>
          </w:tcPr>
          <w:p w14:paraId="1FF42CE9" w14:textId="07470369" w:rsidR="00E940AD" w:rsidRPr="00055DAC" w:rsidRDefault="00E940AD" w:rsidP="00055DAC">
            <w:pPr>
              <w:pStyle w:val="BodyText"/>
              <w:rPr>
                <w:rFonts w:ascii="Arial" w:hAnsi="Arial" w:cs="Arial"/>
                <w:b/>
                <w:bCs/>
              </w:rPr>
            </w:pPr>
            <w:bookmarkStart w:id="122" w:name="_BPDCI_117"/>
            <w:r w:rsidRPr="00055DAC">
              <w:rPr>
                <w:rFonts w:ascii="Arial" w:hAnsi="Arial" w:cs="Arial"/>
                <w:b/>
                <w:bCs/>
              </w:rPr>
              <w:lastRenderedPageBreak/>
              <w:t>"Notification of Restrictions on Availability"</w:t>
            </w:r>
            <w:bookmarkEnd w:id="122"/>
          </w:p>
        </w:tc>
        <w:tc>
          <w:tcPr>
            <w:tcW w:w="6657" w:type="dxa"/>
            <w:gridSpan w:val="2"/>
          </w:tcPr>
          <w:p w14:paraId="756BAC7A" w14:textId="77777777" w:rsidR="00E940AD" w:rsidRPr="00055DAC" w:rsidRDefault="00E940AD" w:rsidP="00055DAC">
            <w:pPr>
              <w:pStyle w:val="BodyText"/>
              <w:jc w:val="both"/>
              <w:rPr>
                <w:rFonts w:ascii="Arial" w:hAnsi="Arial" w:cs="Arial"/>
              </w:rPr>
            </w:pPr>
            <w:bookmarkStart w:id="123"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23"/>
          </w:p>
        </w:tc>
      </w:tr>
      <w:tr w:rsidR="00E940AD" w:rsidRPr="00055DAC" w14:paraId="49C4224D" w14:textId="77777777" w:rsidTr="00301F54">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301F54">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301F54">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301F54">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301F54">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E940AD" w:rsidRPr="00055DAC" w:rsidRDefault="00E940AD" w:rsidP="00055DAC">
            <w:pPr>
              <w:jc w:val="both"/>
              <w:rPr>
                <w:rFonts w:ascii="Arial" w:hAnsi="Arial" w:cs="Arial"/>
              </w:rPr>
            </w:pPr>
          </w:p>
        </w:tc>
      </w:tr>
      <w:tr w:rsidR="00E940AD" w:rsidRPr="00055DAC" w14:paraId="1462065E" w14:textId="77777777" w:rsidTr="00301F54">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E940AD" w:rsidRPr="00055DAC" w14:paraId="5C8BD5A1" w14:textId="77777777" w:rsidTr="00301F54">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301F54">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007510BA" w14:textId="77777777" w:rsidTr="00301F54">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301F54">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301F54">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lastRenderedPageBreak/>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301F54">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301F54">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301F54">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301F54">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301F54">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301F54">
        <w:tc>
          <w:tcPr>
            <w:tcW w:w="2695" w:type="dxa"/>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24"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124"/>
            <w:proofErr w:type="gramEnd"/>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301F54">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301F54">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301F54">
        <w:tc>
          <w:tcPr>
            <w:tcW w:w="2695" w:type="dxa"/>
          </w:tcPr>
          <w:p w14:paraId="6017FF22" w14:textId="77777777" w:rsidR="00E940AD" w:rsidRPr="00055DAC" w:rsidRDefault="00E940AD" w:rsidP="00055DAC">
            <w:pPr>
              <w:rPr>
                <w:rFonts w:ascii="Arial" w:hAnsi="Arial"/>
                <w:b/>
              </w:rPr>
            </w:pPr>
            <w:r w:rsidRPr="00055DAC">
              <w:rPr>
                <w:rFonts w:ascii="Arial" w:hAnsi="Arial"/>
                <w:b/>
              </w:rPr>
              <w:lastRenderedPageBreak/>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301F54">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301F54">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E940AD" w:rsidRPr="00055DAC" w:rsidRDefault="00E940AD" w:rsidP="00055DAC"/>
        </w:tc>
      </w:tr>
      <w:tr w:rsidR="00E940AD" w:rsidRPr="00055DAC" w14:paraId="3C39500E" w14:textId="77777777" w:rsidTr="00301F54">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0301F54">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301F54">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301F54">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E940AD" w:rsidRPr="00055DAC" w14:paraId="4647855A" w14:textId="77777777" w:rsidTr="00301F54">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301F54">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18AD2280" w14:textId="77777777" w:rsidTr="00301F54">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301F54">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E940AD" w:rsidRPr="00055DAC" w:rsidRDefault="00E940AD" w:rsidP="00055DAC">
            <w:pPr>
              <w:jc w:val="both"/>
              <w:rPr>
                <w:rFonts w:ascii="Arial" w:hAnsi="Arial" w:cs="Arial"/>
              </w:rPr>
            </w:pPr>
          </w:p>
        </w:tc>
      </w:tr>
      <w:tr w:rsidR="00E940AD" w:rsidRPr="00055DAC" w14:paraId="2D0352EC" w14:textId="77777777" w:rsidTr="00301F54">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w:t>
            </w:r>
            <w:r w:rsidRPr="00055DAC">
              <w:rPr>
                <w:rFonts w:ascii="Arial" w:hAnsi="Arial" w:cs="Arial"/>
              </w:rPr>
              <w:lastRenderedPageBreak/>
              <w:t xml:space="preserve">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301F54">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lastRenderedPageBreak/>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125" w:name="_BPDCI_125"/>
            <w:r w:rsidRPr="00055DAC">
              <w:rPr>
                <w:rFonts w:ascii="Arial" w:hAnsi="Arial" w:cs="Arial"/>
                <w:szCs w:val="22"/>
              </w:rPr>
              <w:t>;</w:t>
            </w:r>
            <w:bookmarkEnd w:id="125"/>
            <w:proofErr w:type="gramEnd"/>
          </w:p>
          <w:p w14:paraId="055A7E4B" w14:textId="77777777" w:rsidR="00E940AD" w:rsidRPr="00055DAC" w:rsidRDefault="00E940AD" w:rsidP="00055DAC">
            <w:pPr>
              <w:rPr>
                <w:rFonts w:ascii="Arial" w:hAnsi="Arial"/>
              </w:rPr>
            </w:pPr>
          </w:p>
        </w:tc>
      </w:tr>
      <w:tr w:rsidR="00E940AD" w:rsidRPr="00055DAC" w14:paraId="1F51A497" w14:textId="77777777" w:rsidTr="00301F54">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301F54">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26" w:name="_BPDCD_126"/>
            <w:r w:rsidRPr="00055DAC">
              <w:rPr>
                <w:rFonts w:ascii="Arial" w:hAnsi="Arial" w:cs="Arial"/>
                <w:szCs w:val="22"/>
              </w:rPr>
              <w:t>;</w:t>
            </w:r>
            <w:bookmarkEnd w:id="126"/>
          </w:p>
        </w:tc>
      </w:tr>
      <w:tr w:rsidR="00E940AD" w:rsidRPr="00055DAC" w14:paraId="0D065011" w14:textId="77777777" w:rsidTr="00301F54">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301F54">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301F54">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301F54">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301F54">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301F54">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301F54">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301F54">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301F54">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301F54">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301F54">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301F54">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 xml:space="preserve">Queue Management </w:t>
            </w:r>
            <w:proofErr w:type="gramStart"/>
            <w:r w:rsidRPr="00055DAC">
              <w:rPr>
                <w:rFonts w:ascii="Arial" w:hAnsi="Arial" w:cs="Arial"/>
                <w:b/>
                <w:bCs/>
              </w:rPr>
              <w:t>Process</w:t>
            </w:r>
            <w:r w:rsidRPr="00055DAC">
              <w:rPr>
                <w:rFonts w:ascii="Arial" w:hAnsi="Arial" w:cs="Arial"/>
              </w:rPr>
              <w:t>;</w:t>
            </w:r>
            <w:proofErr w:type="gramEnd"/>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301F54">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301F54">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301F54">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301F54">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301F54">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301F54">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301F54">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301F54">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301F54">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 xml:space="preserve">OTSUA Operational at the OTSUA </w:t>
            </w:r>
            <w:r w:rsidRPr="00055DAC">
              <w:rPr>
                <w:rFonts w:ascii="Arial" w:hAnsi="Arial" w:cs="Arial"/>
                <w:b/>
                <w:bCs/>
              </w:rPr>
              <w:lastRenderedPageBreak/>
              <w:t>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301F54">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lastRenderedPageBreak/>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301F54">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301F54">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27"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27"/>
          </w:p>
        </w:tc>
      </w:tr>
      <w:tr w:rsidR="00E940AD" w:rsidRPr="00055DAC" w14:paraId="43F4117D" w14:textId="77777777" w:rsidTr="00301F54">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301F54">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lastRenderedPageBreak/>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28" w:name="_BPDCD_127"/>
            <w:r w:rsidRPr="00055DAC">
              <w:rPr>
                <w:rFonts w:ascii="Arial" w:hAnsi="Arial" w:cs="Arial"/>
                <w:szCs w:val="22"/>
              </w:rPr>
              <w:t xml:space="preserve">shall </w:t>
            </w:r>
            <w:bookmarkEnd w:id="128"/>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301F54">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301F54">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301F54">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301F54">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301F54">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301F54">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301F54">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301F54">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301F54">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301F54">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301F54">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29" w:name="_BPDCD_128"/>
            <w:r w:rsidRPr="00055DAC">
              <w:rPr>
                <w:rFonts w:ascii="Arial" w:hAnsi="Arial" w:cs="Arial"/>
                <w:b/>
                <w:bCs/>
                <w:szCs w:val="22"/>
              </w:rPr>
              <w:t>The Company</w:t>
            </w:r>
            <w:r w:rsidRPr="00055DAC">
              <w:rPr>
                <w:rFonts w:ascii="Arial" w:hAnsi="Arial" w:cs="Arial"/>
                <w:szCs w:val="22"/>
              </w:rPr>
              <w:t xml:space="preserve"> </w:t>
            </w:r>
            <w:bookmarkEnd w:id="129"/>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301F54">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301F54">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301F54">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301F54">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301F54">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301F54">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301F54">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301F54">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301F54">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301F54">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301F54">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301F54">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301F54">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30" w:name="_BPDCD_131"/>
            <w:r w:rsidRPr="00055DAC">
              <w:rPr>
                <w:rFonts w:ascii="Arial" w:hAnsi="Arial" w:cs="Arial"/>
              </w:rPr>
              <w:t>;</w:t>
            </w:r>
            <w:bookmarkEnd w:id="130"/>
          </w:p>
        </w:tc>
      </w:tr>
      <w:tr w:rsidR="00E940AD" w:rsidRPr="00055DAC" w14:paraId="490AC4A6" w14:textId="77777777" w:rsidTr="00301F54">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301F54">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301F54">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301F54">
        <w:tc>
          <w:tcPr>
            <w:tcW w:w="2695" w:type="dxa"/>
          </w:tcPr>
          <w:p w14:paraId="28FFE0D4" w14:textId="3432EEB3" w:rsidR="00E940AD" w:rsidRPr="00055DAC" w:rsidRDefault="00E940AD" w:rsidP="00055DAC">
            <w:pPr>
              <w:pStyle w:val="BodyText"/>
              <w:rPr>
                <w:rFonts w:ascii="Arial" w:hAnsi="Arial" w:cs="Arial"/>
                <w:b/>
                <w:bCs/>
              </w:rPr>
            </w:pPr>
            <w:bookmarkStart w:id="131" w:name="_BPDCI_132"/>
            <w:r w:rsidRPr="00055DAC">
              <w:rPr>
                <w:rFonts w:ascii="Arial" w:hAnsi="Arial" w:cs="Arial"/>
                <w:b/>
                <w:bCs/>
              </w:rPr>
              <w:t>"Primary Response"</w:t>
            </w:r>
            <w:bookmarkEnd w:id="131"/>
          </w:p>
        </w:tc>
        <w:tc>
          <w:tcPr>
            <w:tcW w:w="6657" w:type="dxa"/>
            <w:gridSpan w:val="2"/>
          </w:tcPr>
          <w:p w14:paraId="7B60F230" w14:textId="77777777" w:rsidR="00E940AD" w:rsidRPr="00055DAC" w:rsidRDefault="00E940AD" w:rsidP="00055DAC">
            <w:pPr>
              <w:pStyle w:val="BodyText"/>
              <w:jc w:val="both"/>
              <w:rPr>
                <w:rFonts w:ascii="Arial" w:hAnsi="Arial" w:cs="Arial"/>
              </w:rPr>
            </w:pPr>
            <w:bookmarkStart w:id="132"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32"/>
          </w:p>
        </w:tc>
      </w:tr>
      <w:tr w:rsidR="00E940AD" w:rsidRPr="00055DAC" w14:paraId="4006B906" w14:textId="77777777" w:rsidTr="00301F54">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301F54">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E940AD" w:rsidRPr="00055DAC" w:rsidRDefault="00E940AD" w:rsidP="00055DAC">
            <w:pPr>
              <w:jc w:val="both"/>
              <w:rPr>
                <w:rFonts w:ascii="Arial" w:hAnsi="Arial" w:cs="Arial"/>
              </w:rPr>
            </w:pPr>
          </w:p>
        </w:tc>
      </w:tr>
      <w:tr w:rsidR="00E940AD" w:rsidRPr="00055DAC" w14:paraId="4905CC44" w14:textId="77777777" w:rsidTr="00301F54">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301F54">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301F54">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301F54">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lastRenderedPageBreak/>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301F54">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lastRenderedPageBreak/>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441C70" w:rsidRPr="00055DAC" w14:paraId="0711E482" w14:textId="77777777" w:rsidTr="00301F54">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301F54">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301F54">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301F54">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301F54">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301F54">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301F54">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301F54">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301F54">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w:t>
            </w:r>
            <w:r w:rsidRPr="00055DAC">
              <w:rPr>
                <w:rFonts w:ascii="Arial" w:hAnsi="Arial" w:cs="Arial"/>
              </w:rPr>
              <w:lastRenderedPageBreak/>
              <w:t xml:space="preserve">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301F54">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33" w:name="_DV_C3"/>
            <w:r w:rsidRPr="00055DAC">
              <w:rPr>
                <w:rFonts w:ascii="Arial" w:hAnsi="Arial" w:cs="Arial"/>
              </w:rPr>
              <w:t>:</w:t>
            </w:r>
            <w:bookmarkEnd w:id="133"/>
            <w:proofErr w:type="gramEnd"/>
          </w:p>
          <w:p w14:paraId="4B6627C8" w14:textId="77777777" w:rsidR="00441C70" w:rsidRPr="00055DAC" w:rsidRDefault="00441C70" w:rsidP="00055DAC">
            <w:pPr>
              <w:pStyle w:val="BodyText"/>
              <w:ind w:left="741" w:hanging="709"/>
              <w:jc w:val="both"/>
              <w:rPr>
                <w:rFonts w:ascii="Arial" w:hAnsi="Arial" w:cs="Arial"/>
              </w:rPr>
            </w:pPr>
            <w:bookmarkStart w:id="134" w:name="_DV_C4"/>
            <w:r w:rsidRPr="00055DAC">
              <w:rPr>
                <w:rStyle w:val="DeltaViewInsertion"/>
                <w:rFonts w:ascii="Arial" w:hAnsi="Arial" w:cs="Arial"/>
                <w:color w:val="auto"/>
                <w:u w:val="none"/>
              </w:rPr>
              <w:t>(a)</w:t>
            </w:r>
            <w:r w:rsidRPr="00055DAC">
              <w:rPr>
                <w:rFonts w:ascii="Arial" w:hAnsi="Arial" w:cs="Arial"/>
              </w:rPr>
              <w:tab/>
            </w:r>
            <w:bookmarkStart w:id="135" w:name="_DV_M3"/>
            <w:bookmarkEnd w:id="134"/>
            <w:bookmarkEnd w:id="135"/>
            <w:r w:rsidRPr="00055DAC">
              <w:rPr>
                <w:rFonts w:ascii="Arial" w:hAnsi="Arial" w:cs="Arial"/>
              </w:rPr>
              <w:t>a shareholder of the User or any holding company of such shareholder</w:t>
            </w:r>
            <w:bookmarkStart w:id="136" w:name="_DV_C6"/>
            <w:r w:rsidRPr="00055DAC">
              <w:rPr>
                <w:rFonts w:ascii="Arial" w:hAnsi="Arial" w:cs="Arial"/>
                <w:strike/>
              </w:rPr>
              <w:t xml:space="preserve"> </w:t>
            </w:r>
            <w:r w:rsidRPr="00055DAC">
              <w:rPr>
                <w:rFonts w:ascii="Arial" w:hAnsi="Arial" w:cs="Arial"/>
              </w:rPr>
              <w:t>or</w:t>
            </w:r>
            <w:bookmarkEnd w:id="136"/>
          </w:p>
          <w:p w14:paraId="29110417" w14:textId="77777777" w:rsidR="00441C70" w:rsidRPr="00055DAC" w:rsidRDefault="00441C70" w:rsidP="00055DAC">
            <w:pPr>
              <w:pStyle w:val="BodyText"/>
              <w:ind w:left="741" w:hanging="709"/>
              <w:jc w:val="both"/>
              <w:rPr>
                <w:rFonts w:ascii="Arial" w:hAnsi="Arial" w:cs="Arial"/>
              </w:rPr>
            </w:pPr>
            <w:bookmarkStart w:id="137" w:name="_DV_C7"/>
            <w:r w:rsidRPr="00055DAC">
              <w:rPr>
                <w:rFonts w:ascii="Arial" w:hAnsi="Arial" w:cs="Arial"/>
              </w:rPr>
              <w:t>(b)</w:t>
            </w:r>
            <w:r w:rsidRPr="00055DAC">
              <w:rPr>
                <w:rFonts w:ascii="Arial" w:hAnsi="Arial" w:cs="Arial"/>
              </w:rPr>
              <w:tab/>
              <w:t xml:space="preserve">any subsidiary of any such </w:t>
            </w:r>
            <w:bookmarkEnd w:id="137"/>
            <w:r w:rsidRPr="00055DAC">
              <w:rPr>
                <w:rFonts w:ascii="Arial" w:hAnsi="Arial" w:cs="Arial"/>
              </w:rPr>
              <w:t>holding company</w:t>
            </w:r>
            <w:bookmarkStart w:id="138" w:name="_DV_C8"/>
            <w:r w:rsidRPr="00055DAC">
              <w:rPr>
                <w:rFonts w:ascii="Arial" w:hAnsi="Arial" w:cs="Arial"/>
              </w:rPr>
              <w:t>, but only where the subsidiary</w:t>
            </w:r>
            <w:bookmarkEnd w:id="138"/>
          </w:p>
          <w:p w14:paraId="0CD6B76E" w14:textId="77777777" w:rsidR="00441C70" w:rsidRPr="00055DAC" w:rsidRDefault="00441C70" w:rsidP="00055DAC">
            <w:pPr>
              <w:pStyle w:val="BodyText"/>
              <w:ind w:left="741" w:hanging="709"/>
              <w:jc w:val="both"/>
              <w:rPr>
                <w:rFonts w:ascii="Arial" w:hAnsi="Arial" w:cs="Arial"/>
              </w:rPr>
            </w:pPr>
            <w:bookmarkStart w:id="139" w:name="_DV_C9"/>
            <w:r w:rsidRPr="00055DAC">
              <w:rPr>
                <w:rFonts w:ascii="Arial" w:hAnsi="Arial" w:cs="Arial"/>
              </w:rPr>
              <w:t>(i)</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139"/>
            <w:proofErr w:type="gramEnd"/>
          </w:p>
          <w:p w14:paraId="2447BEF8" w14:textId="77777777" w:rsidR="00441C70" w:rsidRPr="00055DAC" w:rsidRDefault="00441C70" w:rsidP="00055DAC">
            <w:pPr>
              <w:pStyle w:val="BodyText"/>
              <w:ind w:left="741" w:hanging="709"/>
              <w:jc w:val="both"/>
              <w:rPr>
                <w:rFonts w:ascii="Arial" w:hAnsi="Arial" w:cs="Arial"/>
              </w:rPr>
            </w:pPr>
            <w:bookmarkStart w:id="140"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140"/>
            <w:proofErr w:type="gramEnd"/>
          </w:p>
          <w:p w14:paraId="6F75F8EC" w14:textId="77777777" w:rsidR="00441C70" w:rsidRPr="00055DAC" w:rsidRDefault="00441C70" w:rsidP="00055DAC">
            <w:pPr>
              <w:pStyle w:val="BodyText"/>
              <w:ind w:left="741" w:hanging="709"/>
              <w:jc w:val="both"/>
              <w:rPr>
                <w:rFonts w:ascii="Arial" w:hAnsi="Arial" w:cs="Arial"/>
              </w:rPr>
            </w:pPr>
            <w:bookmarkStart w:id="141"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w:t>
            </w:r>
            <w:r w:rsidRPr="00055DAC">
              <w:rPr>
                <w:rFonts w:ascii="Arial" w:hAnsi="Arial" w:cs="Arial"/>
              </w:rPr>
              <w:lastRenderedPageBreak/>
              <w:t xml:space="preserve">holding company of the User, of the giving of the Performance Bond, </w:t>
            </w:r>
            <w:bookmarkEnd w:id="141"/>
          </w:p>
          <w:p w14:paraId="1BDB64DB" w14:textId="77777777" w:rsidR="00441C70" w:rsidRPr="00055DAC" w:rsidRDefault="00441C70" w:rsidP="00055DAC">
            <w:pPr>
              <w:pStyle w:val="BodyText"/>
              <w:jc w:val="both"/>
              <w:rPr>
                <w:rFonts w:ascii="Arial" w:hAnsi="Arial" w:cs="Arial"/>
              </w:rPr>
            </w:pPr>
            <w:bookmarkStart w:id="142" w:name="_DV_C13"/>
            <w:r w:rsidRPr="00055DAC">
              <w:rPr>
                <w:rFonts w:ascii="Arial" w:hAnsi="Arial" w:cs="Arial"/>
              </w:rPr>
              <w:t>(the expressions "holding company" and "subsidiary</w:t>
            </w:r>
            <w:bookmarkStart w:id="143" w:name="_DV_M5"/>
            <w:bookmarkEnd w:id="142"/>
            <w:bookmarkEnd w:id="143"/>
            <w:r w:rsidRPr="00055DAC">
              <w:rPr>
                <w:rFonts w:ascii="Arial" w:hAnsi="Arial" w:cs="Arial"/>
              </w:rPr>
              <w:t xml:space="preserve">" having the </w:t>
            </w:r>
            <w:bookmarkStart w:id="144" w:name="_DV_C15"/>
            <w:r w:rsidRPr="00055DAC">
              <w:rPr>
                <w:rFonts w:ascii="Arial" w:hAnsi="Arial" w:cs="Arial"/>
              </w:rPr>
              <w:t>respective meanings</w:t>
            </w:r>
            <w:bookmarkStart w:id="145" w:name="_DV_M6"/>
            <w:bookmarkEnd w:id="144"/>
            <w:bookmarkEnd w:id="145"/>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301F54">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46" w:name="_DV_M4"/>
            <w:bookmarkEnd w:id="146"/>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301F54">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301F54">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301F54">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lastRenderedPageBreak/>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441C70" w:rsidRPr="00055DAC" w:rsidRDefault="00441C70" w:rsidP="00055DAC">
            <w:pPr>
              <w:jc w:val="both"/>
              <w:rPr>
                <w:rFonts w:ascii="Arial" w:hAnsi="Arial" w:cs="Arial"/>
              </w:rPr>
            </w:pPr>
          </w:p>
        </w:tc>
      </w:tr>
      <w:tr w:rsidR="00441C70" w:rsidRPr="00055DAC" w14:paraId="69E30147" w14:textId="77777777" w:rsidTr="00301F54">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301F54">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301F54">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301F54">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301F54">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301F54">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301F54">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441C70" w:rsidRPr="00055DAC" w14:paraId="470338EA" w14:textId="77777777" w:rsidTr="00301F54">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301F54">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441C70" w:rsidRPr="00055DAC" w14:paraId="730E5BD6" w14:textId="77777777" w:rsidTr="00301F54">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301F54">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301F54">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301F54">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301F54">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301F54">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301F54">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301F54">
        <w:tc>
          <w:tcPr>
            <w:tcW w:w="2703" w:type="dxa"/>
            <w:gridSpan w:val="2"/>
          </w:tcPr>
          <w:p w14:paraId="4BEE3DC5" w14:textId="393D63ED" w:rsidR="00441C70" w:rsidRPr="00055DAC" w:rsidRDefault="00441C70" w:rsidP="00055DAC">
            <w:pPr>
              <w:pStyle w:val="BodyText"/>
              <w:rPr>
                <w:rFonts w:ascii="Arial" w:hAnsi="Arial" w:cs="Arial"/>
                <w:b/>
                <w:bCs/>
              </w:rPr>
            </w:pPr>
            <w:bookmarkStart w:id="147" w:name="_BPDCI_136"/>
            <w:r w:rsidRPr="00055DAC">
              <w:rPr>
                <w:rFonts w:ascii="Arial" w:hAnsi="Arial" w:cs="Arial"/>
                <w:b/>
                <w:bCs/>
              </w:rPr>
              <w:t>“Related Person”</w:t>
            </w:r>
            <w:bookmarkEnd w:id="147"/>
          </w:p>
        </w:tc>
        <w:tc>
          <w:tcPr>
            <w:tcW w:w="6649" w:type="dxa"/>
          </w:tcPr>
          <w:p w14:paraId="0DC49BBE" w14:textId="0A6DECB9" w:rsidR="00441C70" w:rsidRPr="00055DAC" w:rsidRDefault="00441C70" w:rsidP="00055DAC">
            <w:pPr>
              <w:pStyle w:val="BodyText"/>
              <w:jc w:val="both"/>
              <w:rPr>
                <w:rFonts w:ascii="Arial" w:hAnsi="Arial" w:cs="Arial"/>
              </w:rPr>
            </w:pPr>
            <w:bookmarkStart w:id="148"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48"/>
          </w:p>
        </w:tc>
      </w:tr>
      <w:tr w:rsidR="00441C70" w:rsidRPr="00055DAC" w14:paraId="1FC290CF" w14:textId="77777777" w:rsidTr="00301F54">
        <w:tc>
          <w:tcPr>
            <w:tcW w:w="2703" w:type="dxa"/>
            <w:gridSpan w:val="2"/>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301F54">
        <w:tc>
          <w:tcPr>
            <w:tcW w:w="2703" w:type="dxa"/>
            <w:gridSpan w:val="2"/>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Paragraph </w:t>
            </w:r>
            <w:proofErr w:type="gramStart"/>
            <w:r w:rsidRPr="00055DAC">
              <w:rPr>
                <w:rFonts w:ascii="Arial" w:hAnsi="Arial" w:cs="Arial"/>
              </w:rPr>
              <w:t>2.22.2;</w:t>
            </w:r>
            <w:proofErr w:type="gramEnd"/>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301F54">
        <w:tc>
          <w:tcPr>
            <w:tcW w:w="2703" w:type="dxa"/>
            <w:gridSpan w:val="2"/>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301F54">
        <w:tc>
          <w:tcPr>
            <w:tcW w:w="2703" w:type="dxa"/>
            <w:gridSpan w:val="2"/>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301F54">
        <w:trPr>
          <w:trHeight w:val="336"/>
        </w:trPr>
        <w:tc>
          <w:tcPr>
            <w:tcW w:w="2703" w:type="dxa"/>
            <w:gridSpan w:val="2"/>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301F54">
        <w:tc>
          <w:tcPr>
            <w:tcW w:w="2703" w:type="dxa"/>
            <w:gridSpan w:val="2"/>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49"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49"/>
          </w:p>
        </w:tc>
      </w:tr>
      <w:tr w:rsidR="00441C70" w:rsidRPr="00055DAC" w14:paraId="29B539BC" w14:textId="77777777" w:rsidTr="00301F54">
        <w:tc>
          <w:tcPr>
            <w:tcW w:w="2703" w:type="dxa"/>
            <w:gridSpan w:val="2"/>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301F54">
        <w:tc>
          <w:tcPr>
            <w:tcW w:w="2703" w:type="dxa"/>
            <w:gridSpan w:val="2"/>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301F54">
        <w:tc>
          <w:tcPr>
            <w:tcW w:w="2703" w:type="dxa"/>
            <w:gridSpan w:val="2"/>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301F54">
        <w:tc>
          <w:tcPr>
            <w:tcW w:w="2703" w:type="dxa"/>
            <w:gridSpan w:val="2"/>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 xml:space="preserve">in respect of each Offshore </w:t>
            </w:r>
            <w:r w:rsidRPr="00055DAC">
              <w:rPr>
                <w:rFonts w:ascii="Arial" w:hAnsi="Arial" w:cs="Arial"/>
                <w:lang w:eastAsia="en-GB"/>
              </w:rPr>
              <w:lastRenderedPageBreak/>
              <w:t>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301F54">
        <w:tc>
          <w:tcPr>
            <w:tcW w:w="2703" w:type="dxa"/>
            <w:gridSpan w:val="2"/>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301F54">
        <w:tc>
          <w:tcPr>
            <w:tcW w:w="2703" w:type="dxa"/>
            <w:gridSpan w:val="2"/>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301F54">
        <w:tc>
          <w:tcPr>
            <w:tcW w:w="2703" w:type="dxa"/>
            <w:gridSpan w:val="2"/>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301F54">
        <w:tc>
          <w:tcPr>
            <w:tcW w:w="2703" w:type="dxa"/>
            <w:gridSpan w:val="2"/>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50" w:name="_BPDCD_141"/>
            <w:r w:rsidRPr="00055DAC">
              <w:rPr>
                <w:rFonts w:ascii="Arial" w:hAnsi="Arial" w:cs="Arial"/>
              </w:rPr>
              <w:t>;</w:t>
            </w:r>
            <w:bookmarkEnd w:id="150"/>
          </w:p>
        </w:tc>
      </w:tr>
      <w:tr w:rsidR="00441C70" w:rsidRPr="00055DAC" w14:paraId="5D5A2366" w14:textId="77777777" w:rsidTr="00301F54">
        <w:tc>
          <w:tcPr>
            <w:tcW w:w="2703" w:type="dxa"/>
            <w:gridSpan w:val="2"/>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51" w:name="_BPDCD_142"/>
            <w:r w:rsidRPr="00055DAC">
              <w:rPr>
                <w:rFonts w:ascii="Arial" w:hAnsi="Arial" w:cs="Arial"/>
                <w:lang w:val="en-US"/>
              </w:rPr>
              <w:t>;</w:t>
            </w:r>
            <w:bookmarkEnd w:id="151"/>
          </w:p>
        </w:tc>
      </w:tr>
      <w:tr w:rsidR="00441C70" w:rsidRPr="00055DAC" w14:paraId="5589F294" w14:textId="77777777" w:rsidTr="00301F54">
        <w:tc>
          <w:tcPr>
            <w:tcW w:w="2703" w:type="dxa"/>
            <w:gridSpan w:val="2"/>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301F54">
        <w:tc>
          <w:tcPr>
            <w:tcW w:w="2703" w:type="dxa"/>
            <w:gridSpan w:val="2"/>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0301F54">
        <w:tc>
          <w:tcPr>
            <w:tcW w:w="2703" w:type="dxa"/>
            <w:gridSpan w:val="2"/>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301F54">
        <w:tc>
          <w:tcPr>
            <w:tcW w:w="2703" w:type="dxa"/>
            <w:gridSpan w:val="2"/>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52" w:name="_BPDCD_143"/>
            <w:r w:rsidRPr="00055DAC">
              <w:rPr>
                <w:rFonts w:ascii="Arial" w:hAnsi="Arial" w:cs="Arial"/>
              </w:rPr>
              <w:t>;</w:t>
            </w:r>
            <w:bookmarkEnd w:id="152"/>
          </w:p>
        </w:tc>
      </w:tr>
      <w:tr w:rsidR="00441C70" w:rsidRPr="00055DAC" w14:paraId="7CFAF994" w14:textId="77777777" w:rsidTr="00301F54">
        <w:tc>
          <w:tcPr>
            <w:tcW w:w="2703" w:type="dxa"/>
            <w:gridSpan w:val="2"/>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301F54">
        <w:tc>
          <w:tcPr>
            <w:tcW w:w="2703" w:type="dxa"/>
            <w:gridSpan w:val="2"/>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301F54">
        <w:tc>
          <w:tcPr>
            <w:tcW w:w="2703" w:type="dxa"/>
            <w:gridSpan w:val="2"/>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53" w:name="_BPDCD_144"/>
            <w:r w:rsidRPr="00055DAC">
              <w:rPr>
                <w:rFonts w:ascii="Arial" w:hAnsi="Arial" w:cs="Arial"/>
              </w:rPr>
              <w:t>as</w:t>
            </w:r>
            <w:r w:rsidRPr="00055DAC">
              <w:rPr>
                <w:rFonts w:ascii="Arial" w:hAnsi="Arial" w:cs="Arial"/>
                <w:color w:val="0000FF"/>
              </w:rPr>
              <w:t xml:space="preserve"> </w:t>
            </w:r>
            <w:bookmarkEnd w:id="153"/>
            <w:r w:rsidRPr="00055DAC">
              <w:rPr>
                <w:rFonts w:ascii="Arial" w:hAnsi="Arial" w:cs="Arial"/>
              </w:rPr>
              <w:t>defined in Paragraph 8A.4.1.3</w:t>
            </w:r>
            <w:bookmarkStart w:id="154" w:name="_BPDCD_145"/>
            <w:r w:rsidRPr="00055DAC">
              <w:rPr>
                <w:rFonts w:ascii="Arial" w:hAnsi="Arial" w:cs="Arial"/>
              </w:rPr>
              <w:t>;</w:t>
            </w:r>
            <w:bookmarkEnd w:id="154"/>
          </w:p>
        </w:tc>
      </w:tr>
      <w:tr w:rsidR="00441C70" w:rsidRPr="00055DAC" w14:paraId="020C019C" w14:textId="77777777" w:rsidTr="00301F54">
        <w:tc>
          <w:tcPr>
            <w:tcW w:w="2703" w:type="dxa"/>
            <w:gridSpan w:val="2"/>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55" w:name="_BPDCD_146"/>
            <w:r w:rsidRPr="00055DAC">
              <w:rPr>
                <w:rFonts w:ascii="Arial" w:hAnsi="Arial" w:cs="Arial"/>
              </w:rPr>
              <w:t>;</w:t>
            </w:r>
            <w:bookmarkEnd w:id="155"/>
          </w:p>
        </w:tc>
      </w:tr>
      <w:tr w:rsidR="00441C70" w:rsidRPr="00055DAC" w14:paraId="1CCF5579" w14:textId="77777777" w:rsidTr="00301F54">
        <w:tc>
          <w:tcPr>
            <w:tcW w:w="2703" w:type="dxa"/>
            <w:gridSpan w:val="2"/>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441C70" w:rsidRPr="00055DAC" w14:paraId="0830CAF9" w14:textId="77777777" w:rsidTr="00301F54">
        <w:tc>
          <w:tcPr>
            <w:tcW w:w="2703" w:type="dxa"/>
            <w:gridSpan w:val="2"/>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301F54">
        <w:tc>
          <w:tcPr>
            <w:tcW w:w="2703" w:type="dxa"/>
            <w:gridSpan w:val="2"/>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56" w:name="_DV_C139"/>
            <w:r w:rsidRPr="00055DAC">
              <w:rPr>
                <w:rFonts w:ascii="Arial" w:hAnsi="Arial" w:cs="Arial"/>
              </w:rPr>
              <w:t>The higher of:</w:t>
            </w:r>
            <w:bookmarkEnd w:id="156"/>
          </w:p>
          <w:p w14:paraId="499D174C" w14:textId="77777777" w:rsidR="00441C70" w:rsidRPr="00055DAC" w:rsidRDefault="00441C70" w:rsidP="00055DAC">
            <w:pPr>
              <w:pStyle w:val="BodyText"/>
              <w:jc w:val="both"/>
              <w:rPr>
                <w:rFonts w:ascii="Arial" w:hAnsi="Arial" w:cs="Arial"/>
              </w:rPr>
            </w:pPr>
            <w:bookmarkStart w:id="157"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58" w:name="_DV_C141"/>
            <w:bookmarkEnd w:id="157"/>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58"/>
          </w:p>
          <w:p w14:paraId="7932BDA1" w14:textId="77777777" w:rsidR="00441C70" w:rsidRPr="00055DAC" w:rsidRDefault="00441C70" w:rsidP="00055DAC">
            <w:pPr>
              <w:pStyle w:val="BodyText"/>
              <w:jc w:val="both"/>
              <w:rPr>
                <w:rFonts w:ascii="Arial" w:hAnsi="Arial" w:cs="Arial"/>
              </w:rPr>
            </w:pPr>
            <w:bookmarkStart w:id="159" w:name="_DV_C142"/>
            <w:r w:rsidRPr="00055DAC">
              <w:rPr>
                <w:rFonts w:ascii="Arial" w:hAnsi="Arial" w:cs="Arial"/>
              </w:rPr>
              <w:t>A or B are then multiplied by:</w:t>
            </w:r>
            <w:bookmarkEnd w:id="159"/>
          </w:p>
          <w:p w14:paraId="2AA1CC9D" w14:textId="77777777" w:rsidR="00441C70" w:rsidRPr="00055DAC" w:rsidRDefault="00441C70" w:rsidP="00055DAC">
            <w:pPr>
              <w:pStyle w:val="BodyText"/>
              <w:jc w:val="both"/>
              <w:rPr>
                <w:rFonts w:ascii="Arial" w:hAnsi="Arial" w:cs="Arial"/>
              </w:rPr>
            </w:pPr>
            <w:bookmarkStart w:id="160" w:name="_DV_C143"/>
            <w:r w:rsidRPr="00055DAC">
              <w:rPr>
                <w:rFonts w:ascii="Arial" w:hAnsi="Arial" w:cs="Arial"/>
              </w:rPr>
              <w:t>the MW arrived at after deducting from the Transmission Entry Capacity for the Connection Site the Restricted MW Export Level;</w:t>
            </w:r>
            <w:bookmarkEnd w:id="160"/>
          </w:p>
        </w:tc>
      </w:tr>
      <w:tr w:rsidR="00441C70" w:rsidRPr="00055DAC" w14:paraId="36499F13" w14:textId="77777777" w:rsidTr="00301F54">
        <w:tc>
          <w:tcPr>
            <w:tcW w:w="2703" w:type="dxa"/>
            <w:gridSpan w:val="2"/>
          </w:tcPr>
          <w:p w14:paraId="7D927752" w14:textId="575C4CA4" w:rsidR="00441C70" w:rsidRPr="00055DAC" w:rsidRDefault="00441C70" w:rsidP="00055DAC">
            <w:pPr>
              <w:spacing w:after="240"/>
              <w:rPr>
                <w:rFonts w:ascii="Arial" w:hAnsi="Arial" w:cs="Arial"/>
                <w:b/>
                <w:bCs/>
              </w:rPr>
            </w:pPr>
            <w:bookmarkStart w:id="161" w:name="_DV_C137"/>
            <w:r w:rsidRPr="00055DAC">
              <w:rPr>
                <w:rFonts w:ascii="Arial" w:hAnsi="Arial" w:cs="Arial"/>
                <w:b/>
                <w:bCs/>
              </w:rPr>
              <w:t>"Restricted Export Level Period"</w:t>
            </w:r>
            <w:bookmarkEnd w:id="161"/>
          </w:p>
        </w:tc>
        <w:tc>
          <w:tcPr>
            <w:tcW w:w="6649" w:type="dxa"/>
          </w:tcPr>
          <w:p w14:paraId="76F87FBE" w14:textId="77777777" w:rsidR="00441C70" w:rsidRPr="00055DAC" w:rsidRDefault="00441C70" w:rsidP="00055DAC">
            <w:pPr>
              <w:spacing w:after="240"/>
              <w:rPr>
                <w:rFonts w:ascii="Arial" w:hAnsi="Arial" w:cs="Arial"/>
              </w:rPr>
            </w:pPr>
            <w:bookmarkStart w:id="162" w:name="_DV_C138"/>
            <w:r w:rsidRPr="00055DAC">
              <w:rPr>
                <w:rFonts w:ascii="Arial" w:hAnsi="Arial" w:cs="Arial"/>
              </w:rPr>
              <w:t>as defined in Paragraph 4.2A.4(b)(ii);</w:t>
            </w:r>
            <w:bookmarkEnd w:id="162"/>
          </w:p>
        </w:tc>
      </w:tr>
      <w:tr w:rsidR="00441C70" w:rsidRPr="00055DAC" w14:paraId="4F12EA54" w14:textId="77777777" w:rsidTr="00301F54">
        <w:tc>
          <w:tcPr>
            <w:tcW w:w="2703" w:type="dxa"/>
            <w:gridSpan w:val="2"/>
          </w:tcPr>
          <w:p w14:paraId="416869E7" w14:textId="627DE57F" w:rsidR="00441C70" w:rsidRPr="00055DAC" w:rsidRDefault="00441C70" w:rsidP="00055DAC">
            <w:pPr>
              <w:spacing w:after="240"/>
              <w:rPr>
                <w:rFonts w:ascii="Arial" w:hAnsi="Arial" w:cs="Arial"/>
                <w:b/>
                <w:bCs/>
              </w:rPr>
            </w:pPr>
            <w:bookmarkStart w:id="163" w:name="_DV_C144"/>
            <w:r w:rsidRPr="00055DAC">
              <w:rPr>
                <w:rFonts w:ascii="Arial" w:hAnsi="Arial" w:cs="Arial"/>
                <w:b/>
                <w:bCs/>
              </w:rPr>
              <w:t>"Restricted MW Export Level"</w:t>
            </w:r>
            <w:bookmarkEnd w:id="163"/>
          </w:p>
        </w:tc>
        <w:tc>
          <w:tcPr>
            <w:tcW w:w="6649" w:type="dxa"/>
          </w:tcPr>
          <w:p w14:paraId="5DB3A021" w14:textId="77777777" w:rsidR="00441C70" w:rsidRPr="00055DAC" w:rsidRDefault="00441C70" w:rsidP="00055DAC">
            <w:pPr>
              <w:spacing w:after="240"/>
              <w:rPr>
                <w:rFonts w:ascii="Arial" w:hAnsi="Arial" w:cs="Arial"/>
              </w:rPr>
            </w:pPr>
            <w:bookmarkStart w:id="164" w:name="_DV_C145"/>
            <w:r w:rsidRPr="00055DAC">
              <w:rPr>
                <w:rFonts w:ascii="Arial" w:hAnsi="Arial" w:cs="Arial"/>
              </w:rPr>
              <w:t>as defined in Paragraph 4.2A.2.1(c)(i);</w:t>
            </w:r>
            <w:bookmarkEnd w:id="164"/>
          </w:p>
        </w:tc>
      </w:tr>
      <w:tr w:rsidR="00441C70" w:rsidRPr="00055DAC" w14:paraId="0B984F66" w14:textId="77777777" w:rsidTr="00301F54">
        <w:tc>
          <w:tcPr>
            <w:tcW w:w="2703" w:type="dxa"/>
            <w:gridSpan w:val="2"/>
          </w:tcPr>
          <w:p w14:paraId="23B47847" w14:textId="77777777" w:rsidR="00441C70" w:rsidRPr="00055DAC" w:rsidRDefault="00441C70" w:rsidP="00055DAC">
            <w:pPr>
              <w:pStyle w:val="BodyText"/>
              <w:rPr>
                <w:rFonts w:ascii="Arial" w:hAnsi="Arial" w:cs="Arial"/>
                <w:b/>
                <w:bCs/>
                <w:color w:val="000000"/>
                <w:w w:val="0"/>
              </w:rPr>
            </w:pPr>
            <w:bookmarkStart w:id="165" w:name="_DV_C146"/>
            <w:r w:rsidRPr="00055DAC">
              <w:rPr>
                <w:rFonts w:ascii="Arial" w:hAnsi="Arial" w:cs="Arial"/>
                <w:b/>
                <w:bCs/>
                <w:color w:val="000000"/>
                <w:w w:val="0"/>
              </w:rPr>
              <w:t>"Restrictions on Availability"</w:t>
            </w:r>
          </w:p>
          <w:bookmarkEnd w:id="165"/>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66"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66"/>
          </w:p>
        </w:tc>
      </w:tr>
      <w:tr w:rsidR="00441C70" w:rsidRPr="00055DAC" w14:paraId="5C97CB93" w14:textId="77777777" w:rsidTr="00301F54">
        <w:trPr>
          <w:trHeight w:val="1560"/>
        </w:trPr>
        <w:tc>
          <w:tcPr>
            <w:tcW w:w="2703" w:type="dxa"/>
            <w:gridSpan w:val="2"/>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301F54">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167" w:name="_BPDCD_147"/>
            <w:r w:rsidRPr="00055DAC">
              <w:rPr>
                <w:rFonts w:ascii="Arial" w:hAnsi="Arial" w:cs="Arial"/>
              </w:rPr>
              <w:t>;</w:t>
            </w:r>
            <w:bookmarkEnd w:id="167"/>
            <w:proofErr w:type="gramEnd"/>
          </w:p>
        </w:tc>
      </w:tr>
      <w:tr w:rsidR="00441C70" w:rsidRPr="00055DAC" w14:paraId="0CFFF37D" w14:textId="77777777" w:rsidTr="00301F54">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168" w:name="_BPDCD_148"/>
            <w:r w:rsidRPr="00055DAC">
              <w:rPr>
                <w:rFonts w:ascii="Arial" w:hAnsi="Arial" w:cs="Arial"/>
              </w:rPr>
              <w:t>;</w:t>
            </w:r>
            <w:bookmarkEnd w:id="168"/>
            <w:proofErr w:type="gramEnd"/>
          </w:p>
        </w:tc>
      </w:tr>
      <w:tr w:rsidR="00441C70" w:rsidRPr="00055DAC" w14:paraId="4B874DE2" w14:textId="77777777" w:rsidTr="00301F54">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301F54">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301F54">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t>
            </w:r>
            <w:r w:rsidRPr="00055DAC">
              <w:rPr>
                <w:rFonts w:ascii="Arial" w:hAnsi="Arial" w:cs="Arial"/>
              </w:rPr>
              <w:lastRenderedPageBreak/>
              <w:t xml:space="preserve">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301F54">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301F54">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301F54">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301F54">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301F54">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301F54">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301F54">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301F54">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301F54">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301F54">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301F54">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 xml:space="preserve">Charging </w:t>
            </w:r>
            <w:proofErr w:type="gramStart"/>
            <w:r w:rsidRPr="00055DAC">
              <w:rPr>
                <w:rFonts w:ascii="Arial" w:hAnsi="Arial" w:cs="Arial"/>
                <w:b/>
                <w:szCs w:val="22"/>
              </w:rPr>
              <w:t>Date</w:t>
            </w:r>
            <w:r w:rsidRPr="00055DAC">
              <w:rPr>
                <w:rFonts w:ascii="Arial" w:hAnsi="Arial" w:cs="Arial"/>
                <w:szCs w:val="22"/>
              </w:rPr>
              <w:t>;</w:t>
            </w:r>
            <w:proofErr w:type="gramEnd"/>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301F54">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301F54">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69" w:name="_DV_C148"/>
            <w:r w:rsidRPr="00055DAC">
              <w:rPr>
                <w:rFonts w:ascii="Arial" w:hAnsi="Arial" w:cs="Arial"/>
                <w:b/>
                <w:bCs/>
              </w:rPr>
              <w:t>"Security Requirement"</w:t>
            </w:r>
            <w:bookmarkEnd w:id="169"/>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70" w:name="_BPDCD_150"/>
            <w:r w:rsidRPr="00055DAC">
              <w:rPr>
                <w:rFonts w:ascii="Arial Bold" w:hAnsi="Arial Bold" w:cs="Arial"/>
                <w:b/>
                <w:bCs/>
              </w:rPr>
              <w:t>The Company</w:t>
            </w:r>
            <w:r w:rsidRPr="00055DAC">
              <w:rPr>
                <w:rFonts w:ascii="Arial Bold" w:hAnsi="Arial Bold" w:cs="Arial"/>
              </w:rPr>
              <w:t xml:space="preserve"> </w:t>
            </w:r>
            <w:bookmarkEnd w:id="170"/>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301F54">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301F54">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301F54">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301F54">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301F54">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301F54">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301F54">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301F54">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301F54">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301F54">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301F54">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71" w:name="_BPDCD_151"/>
            <w:r w:rsidRPr="00055DAC">
              <w:rPr>
                <w:rFonts w:ascii="Arial" w:hAnsi="Arial" w:cs="Arial"/>
              </w:rPr>
              <w:t>;</w:t>
            </w:r>
            <w:bookmarkEnd w:id="171"/>
          </w:p>
        </w:tc>
      </w:tr>
      <w:tr w:rsidR="00441C70" w:rsidRPr="00055DAC" w14:paraId="48DC5CED" w14:textId="77777777" w:rsidTr="00301F54">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w:t>
            </w:r>
            <w:r w:rsidRPr="00055DAC">
              <w:rPr>
                <w:rFonts w:ascii="Arial" w:hAnsi="Arial" w:cs="Arial"/>
              </w:rPr>
              <w:lastRenderedPageBreak/>
              <w:t xml:space="preserve">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 xml:space="preserve">(i) that the review will constitute a significant code </w:t>
            </w:r>
            <w:proofErr w:type="gramStart"/>
            <w:r w:rsidRPr="00055DAC">
              <w:rPr>
                <w:rFonts w:ascii="Arial" w:hAnsi="Arial" w:cs="Arial"/>
              </w:rPr>
              <w:t>review;</w:t>
            </w:r>
            <w:proofErr w:type="gramEnd"/>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301F54">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301F54">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lastRenderedPageBreak/>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301F54">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301F54">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301F54">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301F54">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301F54">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72" w:name="_BPDCD_152"/>
            <w:r w:rsidRPr="00055DAC">
              <w:rPr>
                <w:rFonts w:ascii="Arial" w:hAnsi="Arial" w:cs="Arial"/>
                <w:color w:val="0000FF"/>
              </w:rPr>
              <w:t>;</w:t>
            </w:r>
            <w:bookmarkEnd w:id="172"/>
          </w:p>
        </w:tc>
      </w:tr>
      <w:tr w:rsidR="00441C70" w:rsidRPr="00055DAC" w14:paraId="1F707E2E" w14:textId="77777777" w:rsidTr="00301F54">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301F54">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301F54">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301F54">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301F54">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301F54">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301F54">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73" w:name="_BPDCD_153"/>
            <w:r w:rsidRPr="00055DAC">
              <w:rPr>
                <w:rFonts w:ascii="Arial" w:hAnsi="Arial" w:cs="Arial"/>
              </w:rPr>
              <w:t xml:space="preserve">does not fall within the scope of </w:t>
            </w:r>
            <w:bookmarkEnd w:id="173"/>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74"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74"/>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301F54">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301F54">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301F54">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301F54">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 xml:space="preserve">(i)     the same </w:t>
            </w:r>
            <w:proofErr w:type="gramStart"/>
            <w:r w:rsidRPr="00055DAC">
              <w:rPr>
                <w:rFonts w:ascii="Arial" w:hAnsi="Arial" w:cs="Arial"/>
              </w:rPr>
              <w:t>premises;</w:t>
            </w:r>
            <w:proofErr w:type="gramEnd"/>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 xml:space="preserve">(ii)    immediately adjoining </w:t>
            </w:r>
            <w:proofErr w:type="gramStart"/>
            <w:r w:rsidRPr="00055DAC">
              <w:rPr>
                <w:rFonts w:ascii="Arial" w:hAnsi="Arial" w:cs="Arial"/>
              </w:rPr>
              <w:t>each other;</w:t>
            </w:r>
            <w:proofErr w:type="gramEnd"/>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301F54">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301F54">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301F54">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301F54">
        <w:tc>
          <w:tcPr>
            <w:tcW w:w="2703" w:type="dxa"/>
            <w:gridSpan w:val="2"/>
          </w:tcPr>
          <w:p w14:paraId="6A2F7EB0" w14:textId="55DA8917" w:rsidR="00441C70" w:rsidRPr="00055DAC" w:rsidRDefault="00441C70" w:rsidP="00055DAC">
            <w:pPr>
              <w:pStyle w:val="BodyText"/>
              <w:rPr>
                <w:rFonts w:ascii="Arial" w:hAnsi="Arial" w:cs="Arial"/>
                <w:b/>
                <w:bCs/>
                <w:w w:val="0"/>
              </w:rPr>
            </w:pPr>
            <w:bookmarkStart w:id="175" w:name="_BPDCI_155"/>
            <w:bookmarkStart w:id="176" w:name="_DV_C150"/>
            <w:r w:rsidRPr="00055DAC">
              <w:rPr>
                <w:rFonts w:ascii="Arial" w:hAnsi="Arial" w:cs="Arial"/>
                <w:b/>
                <w:bCs/>
                <w:lang w:val="en-US"/>
              </w:rPr>
              <w:lastRenderedPageBreak/>
              <w:t>"STC"</w:t>
            </w:r>
            <w:bookmarkEnd w:id="175"/>
            <w:bookmarkEnd w:id="176"/>
          </w:p>
        </w:tc>
        <w:tc>
          <w:tcPr>
            <w:tcW w:w="6649" w:type="dxa"/>
          </w:tcPr>
          <w:p w14:paraId="3B1C11E9" w14:textId="6FCB8C1A" w:rsidR="00441C70" w:rsidRPr="00055DAC" w:rsidRDefault="00441C70" w:rsidP="00055DAC">
            <w:pPr>
              <w:pStyle w:val="BodyText"/>
              <w:jc w:val="both"/>
              <w:rPr>
                <w:rFonts w:ascii="Arial" w:hAnsi="Arial" w:cs="Arial"/>
                <w:b/>
                <w:bCs/>
                <w:w w:val="0"/>
              </w:rPr>
            </w:pPr>
            <w:bookmarkStart w:id="177" w:name="_BPDCI_156"/>
            <w:r w:rsidRPr="00055DAC">
              <w:rPr>
                <w:rFonts w:ascii="Arial" w:hAnsi="Arial" w:cs="Arial"/>
              </w:rPr>
              <w:t xml:space="preserve">the </w:t>
            </w:r>
            <w:bookmarkStart w:id="178" w:name="_BPDCI_157"/>
            <w:bookmarkEnd w:id="177"/>
            <w:r w:rsidRPr="00055DAC">
              <w:rPr>
                <w:rFonts w:ascii="Arial" w:hAnsi="Arial" w:cs="Arial"/>
                <w:b/>
                <w:bCs/>
                <w:lang w:val="en-US"/>
              </w:rPr>
              <w:t>System Operator - Transmission Owner Code</w:t>
            </w:r>
            <w:bookmarkEnd w:id="178"/>
            <w:r w:rsidRPr="00055DAC">
              <w:rPr>
                <w:rFonts w:ascii="Arial" w:hAnsi="Arial" w:cs="Arial"/>
                <w:b/>
                <w:bCs/>
                <w:lang w:val="en-US"/>
              </w:rPr>
              <w:t xml:space="preserve"> </w:t>
            </w:r>
            <w:bookmarkStart w:id="179"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79"/>
          </w:p>
        </w:tc>
      </w:tr>
      <w:tr w:rsidR="00441C70" w:rsidRPr="00055DAC" w14:paraId="770B2397" w14:textId="77777777" w:rsidTr="00301F54">
        <w:tc>
          <w:tcPr>
            <w:tcW w:w="2703" w:type="dxa"/>
            <w:gridSpan w:val="2"/>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301F54">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301F54">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80" w:name="_BPDCD_159"/>
            <w:r w:rsidRPr="00055DAC">
              <w:rPr>
                <w:rFonts w:ascii="Arial" w:hAnsi="Arial" w:cs="Arial"/>
                <w:color w:val="0000FF"/>
              </w:rPr>
              <w:t>;</w:t>
            </w:r>
            <w:bookmarkEnd w:id="180"/>
          </w:p>
        </w:tc>
      </w:tr>
      <w:tr w:rsidR="00441C70" w:rsidRPr="00055DAC" w14:paraId="70324469" w14:textId="77777777" w:rsidTr="00301F54">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81" w:name="_BPDCD_160"/>
            <w:r w:rsidRPr="00055DAC">
              <w:rPr>
                <w:rFonts w:ascii="Arial" w:hAnsi="Arial" w:cs="Arial"/>
              </w:rPr>
              <w:t>;</w:t>
            </w:r>
            <w:bookmarkEnd w:id="181"/>
          </w:p>
        </w:tc>
      </w:tr>
      <w:tr w:rsidR="00441C70" w:rsidRPr="00055DAC" w14:paraId="147DC459" w14:textId="77777777" w:rsidTr="00301F54">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82" w:name="_BPDCD_161"/>
            <w:r w:rsidRPr="00055DAC">
              <w:rPr>
                <w:rFonts w:ascii="Arial" w:hAnsi="Arial" w:cs="Arial"/>
              </w:rPr>
              <w:t>;</w:t>
            </w:r>
            <w:bookmarkEnd w:id="182"/>
          </w:p>
        </w:tc>
      </w:tr>
      <w:tr w:rsidR="00441C70" w:rsidRPr="00055DAC" w14:paraId="40B362B1" w14:textId="77777777" w:rsidTr="00301F54">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83" w:name="_BPDCD_162"/>
            <w:r w:rsidRPr="00055DAC">
              <w:rPr>
                <w:rFonts w:ascii="Arial" w:hAnsi="Arial" w:cs="Arial"/>
              </w:rPr>
              <w:t>;</w:t>
            </w:r>
            <w:bookmarkEnd w:id="183"/>
          </w:p>
        </w:tc>
      </w:tr>
      <w:tr w:rsidR="00441C70" w:rsidRPr="00055DAC" w14:paraId="2972AC64" w14:textId="77777777" w:rsidTr="00301F54">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84" w:name="_BPDCD_163"/>
            <w:r w:rsidRPr="00055DAC">
              <w:rPr>
                <w:rFonts w:ascii="Arial" w:hAnsi="Arial" w:cs="Arial"/>
              </w:rPr>
              <w:t>;</w:t>
            </w:r>
            <w:bookmarkEnd w:id="184"/>
          </w:p>
        </w:tc>
      </w:tr>
      <w:tr w:rsidR="00441C70" w:rsidRPr="00055DAC" w14:paraId="4FDA6CD3" w14:textId="77777777" w:rsidTr="00301F54">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85" w:name="_BPDCD_164"/>
            <w:r w:rsidRPr="00055DAC">
              <w:rPr>
                <w:rFonts w:ascii="Arial" w:hAnsi="Arial" w:cs="Arial"/>
                <w:color w:val="0000FF"/>
              </w:rPr>
              <w:t>;</w:t>
            </w:r>
            <w:bookmarkEnd w:id="185"/>
          </w:p>
        </w:tc>
      </w:tr>
      <w:tr w:rsidR="00441C70" w:rsidRPr="00055DAC" w14:paraId="41CC5EC5" w14:textId="77777777" w:rsidTr="00301F54">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86" w:name="_BPDCD_165"/>
            <w:r w:rsidRPr="00055DAC">
              <w:rPr>
                <w:rFonts w:ascii="Arial" w:hAnsi="Arial" w:cs="Arial"/>
                <w:color w:val="0000FF"/>
              </w:rPr>
              <w:t>;</w:t>
            </w:r>
            <w:bookmarkEnd w:id="186"/>
          </w:p>
        </w:tc>
      </w:tr>
      <w:tr w:rsidR="00441C70" w:rsidRPr="00055DAC" w14:paraId="40FB2753" w14:textId="77777777" w:rsidTr="00301F54">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87" w:name="_BPDCD_166"/>
            <w:r w:rsidRPr="00055DAC">
              <w:rPr>
                <w:rFonts w:ascii="Arial" w:hAnsi="Arial" w:cs="Arial"/>
              </w:rPr>
              <w:t>;</w:t>
            </w:r>
            <w:bookmarkEnd w:id="187"/>
          </w:p>
        </w:tc>
      </w:tr>
      <w:tr w:rsidR="00441C70" w:rsidRPr="00055DAC" w14:paraId="347FFC65" w14:textId="77777777" w:rsidTr="00301F54">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301F54">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301F54">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301F54">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301F54">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w:t>
            </w:r>
            <w:proofErr w:type="gramStart"/>
            <w:r w:rsidRPr="00055DAC">
              <w:rPr>
                <w:rFonts w:ascii="Arial" w:hAnsi="Arial" w:cs="Arial"/>
              </w:rPr>
              <w:t>imports;</w:t>
            </w:r>
            <w:proofErr w:type="gramEnd"/>
          </w:p>
        </w:tc>
      </w:tr>
      <w:tr w:rsidR="00441C70" w:rsidRPr="00055DAC" w14:paraId="441B7E96" w14:textId="77777777" w:rsidTr="00301F54">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301F54">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301F54">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301F54">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301F54">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301F54">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301F54">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301F54">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301F54">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lastRenderedPageBreak/>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81D49" w:rsidRPr="00055DAC" w14:paraId="342C3E7A" w14:textId="77777777" w:rsidTr="00301F54">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301F54">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301F54">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88"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88"/>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301F54">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301F54">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89" w:name="_BPDCD_168"/>
            <w:r w:rsidRPr="00055DAC">
              <w:rPr>
                <w:rFonts w:ascii="Arial" w:hAnsi="Arial" w:cs="Arial"/>
                <w:lang w:val="en-US"/>
              </w:rPr>
              <w:t>;</w:t>
            </w:r>
            <w:bookmarkEnd w:id="189"/>
          </w:p>
        </w:tc>
      </w:tr>
      <w:tr w:rsidR="00441C70" w:rsidRPr="00055DAC" w14:paraId="1903594E" w14:textId="77777777" w:rsidTr="00301F54">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90" w:name="_BPDCD_170"/>
            <w:r w:rsidRPr="00055DAC">
              <w:rPr>
                <w:rFonts w:ascii="Arial" w:hAnsi="Arial" w:cs="Arial"/>
              </w:rPr>
              <w:t>;</w:t>
            </w:r>
            <w:bookmarkEnd w:id="190"/>
          </w:p>
        </w:tc>
      </w:tr>
      <w:tr w:rsidR="00441C70" w:rsidRPr="00055DAC" w14:paraId="2AE992EA" w14:textId="77777777" w:rsidTr="00301F54">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91" w:name="_BPDCD_171"/>
            <w:r w:rsidRPr="00055DAC">
              <w:rPr>
                <w:rFonts w:ascii="Arial" w:hAnsi="Arial" w:cs="Arial"/>
                <w:color w:val="0000FF"/>
              </w:rPr>
              <w:t>;</w:t>
            </w:r>
            <w:bookmarkEnd w:id="191"/>
          </w:p>
        </w:tc>
      </w:tr>
      <w:tr w:rsidR="00441C70" w:rsidRPr="00055DAC" w14:paraId="195E18CA" w14:textId="77777777" w:rsidTr="00301F54">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301F54">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92" w:name="_BPDCD_172"/>
            <w:r w:rsidRPr="00055DAC">
              <w:rPr>
                <w:rFonts w:ascii="Arial" w:hAnsi="Arial" w:cs="Arial"/>
                <w:szCs w:val="22"/>
              </w:rPr>
              <w:t>;</w:t>
            </w:r>
            <w:bookmarkEnd w:id="192"/>
          </w:p>
        </w:tc>
      </w:tr>
      <w:tr w:rsidR="00441C70" w:rsidRPr="00055DAC" w14:paraId="72807373" w14:textId="77777777" w:rsidTr="00301F54">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93" w:name="_BPDCD_173"/>
            <w:r w:rsidRPr="00055DAC">
              <w:rPr>
                <w:rFonts w:ascii="Arial" w:hAnsi="Arial" w:cs="Arial"/>
                <w:szCs w:val="22"/>
                <w:lang w:val="en-US"/>
              </w:rPr>
              <w:t>;</w:t>
            </w:r>
            <w:bookmarkEnd w:id="193"/>
          </w:p>
        </w:tc>
      </w:tr>
      <w:tr w:rsidR="00441C70" w:rsidRPr="00055DAC" w14:paraId="5092749F" w14:textId="77777777" w:rsidTr="00301F54">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94" w:name="_BPDCD_174"/>
            <w:r w:rsidRPr="00055DAC">
              <w:rPr>
                <w:rFonts w:ascii="Arial" w:hAnsi="Arial" w:cs="Arial"/>
                <w:szCs w:val="22"/>
                <w:lang w:val="en-US"/>
              </w:rPr>
              <w:t>;</w:t>
            </w:r>
            <w:bookmarkEnd w:id="194"/>
          </w:p>
        </w:tc>
      </w:tr>
      <w:tr w:rsidR="00441C70" w:rsidRPr="00055DAC" w14:paraId="1BE3089C" w14:textId="77777777" w:rsidTr="00301F54">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95" w:name="_BPDCD_175"/>
            <w:r w:rsidRPr="00055DAC">
              <w:rPr>
                <w:rFonts w:ascii="Arial" w:hAnsi="Arial" w:cs="Arial"/>
                <w:szCs w:val="22"/>
                <w:lang w:val="en-US"/>
              </w:rPr>
              <w:t>;</w:t>
            </w:r>
            <w:bookmarkEnd w:id="195"/>
          </w:p>
        </w:tc>
      </w:tr>
      <w:tr w:rsidR="00441C70" w:rsidRPr="00055DAC" w14:paraId="0225C6CF" w14:textId="77777777" w:rsidTr="00301F54">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96" w:name="_BPDCD_176"/>
            <w:r w:rsidRPr="00055DAC">
              <w:rPr>
                <w:rFonts w:ascii="Arial" w:hAnsi="Arial" w:cs="Arial"/>
                <w:szCs w:val="22"/>
                <w:lang w:val="en-US"/>
              </w:rPr>
              <w:t>;</w:t>
            </w:r>
            <w:bookmarkEnd w:id="196"/>
          </w:p>
        </w:tc>
      </w:tr>
      <w:tr w:rsidR="00441C70" w:rsidRPr="00055DAC" w14:paraId="5483C78F" w14:textId="77777777" w:rsidTr="00301F54">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97" w:name="_BPDCD_177"/>
            <w:r w:rsidRPr="00055DAC">
              <w:rPr>
                <w:rFonts w:ascii="Arial" w:hAnsi="Arial" w:cs="Arial"/>
                <w:szCs w:val="22"/>
                <w:lang w:val="en-US"/>
              </w:rPr>
              <w:t>;</w:t>
            </w:r>
            <w:bookmarkEnd w:id="197"/>
          </w:p>
        </w:tc>
      </w:tr>
      <w:tr w:rsidR="00441C70" w:rsidRPr="00055DAC" w14:paraId="30A2DDF8" w14:textId="77777777" w:rsidTr="00301F54">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98" w:name="_BPDCD_178"/>
            <w:r w:rsidRPr="00055DAC">
              <w:rPr>
                <w:rFonts w:ascii="Arial" w:hAnsi="Arial" w:cs="Arial"/>
                <w:szCs w:val="22"/>
                <w:lang w:val="en-US"/>
              </w:rPr>
              <w:t>;</w:t>
            </w:r>
            <w:bookmarkEnd w:id="198"/>
          </w:p>
        </w:tc>
      </w:tr>
      <w:tr w:rsidR="00441C70" w:rsidRPr="00055DAC" w14:paraId="418D630C" w14:textId="77777777" w:rsidTr="00301F54">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99" w:name="_BPDCD_179"/>
            <w:r w:rsidRPr="00055DAC">
              <w:rPr>
                <w:rFonts w:ascii="Arial" w:hAnsi="Arial" w:cs="Arial"/>
                <w:szCs w:val="22"/>
                <w:lang w:val="en-US"/>
              </w:rPr>
              <w:t>;</w:t>
            </w:r>
            <w:bookmarkEnd w:id="199"/>
          </w:p>
        </w:tc>
      </w:tr>
      <w:tr w:rsidR="00441C70" w:rsidRPr="00055DAC" w14:paraId="22842467" w14:textId="77777777" w:rsidTr="00301F54">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200" w:name="_BPDCD_180"/>
            <w:r w:rsidRPr="00055DAC">
              <w:rPr>
                <w:rFonts w:ascii="Arial" w:hAnsi="Arial" w:cs="Arial"/>
                <w:szCs w:val="22"/>
                <w:lang w:val="en-US"/>
              </w:rPr>
              <w:t>;</w:t>
            </w:r>
            <w:bookmarkEnd w:id="200"/>
          </w:p>
        </w:tc>
      </w:tr>
      <w:tr w:rsidR="00441C70" w:rsidRPr="00055DAC" w14:paraId="4D11F411" w14:textId="77777777" w:rsidTr="00301F54">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201" w:name="_BPDCD_181"/>
            <w:r w:rsidRPr="00055DAC">
              <w:rPr>
                <w:rFonts w:ascii="Arial" w:hAnsi="Arial" w:cs="Arial"/>
                <w:color w:val="0000FF"/>
                <w:szCs w:val="22"/>
                <w:lang w:val="en-US"/>
              </w:rPr>
              <w:t>;</w:t>
            </w:r>
            <w:bookmarkEnd w:id="201"/>
          </w:p>
        </w:tc>
      </w:tr>
      <w:tr w:rsidR="00441C70" w:rsidRPr="00055DAC" w14:paraId="69614ED9" w14:textId="77777777" w:rsidTr="00301F54">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202" w:name="_BPDCD_182"/>
            <w:r w:rsidRPr="00055DAC">
              <w:rPr>
                <w:rFonts w:ascii="Arial" w:hAnsi="Arial" w:cs="Arial"/>
                <w:szCs w:val="22"/>
                <w:lang w:val="en-US"/>
              </w:rPr>
              <w:t>;</w:t>
            </w:r>
            <w:bookmarkEnd w:id="202"/>
          </w:p>
        </w:tc>
      </w:tr>
      <w:tr w:rsidR="00441C70" w:rsidRPr="00055DAC" w14:paraId="5BF83305" w14:textId="77777777" w:rsidTr="00301F54">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203" w:name="_BPDCD_183"/>
            <w:r w:rsidRPr="00055DAC">
              <w:rPr>
                <w:rFonts w:ascii="Arial" w:hAnsi="Arial" w:cs="Arial"/>
                <w:szCs w:val="22"/>
                <w:lang w:val="en-US"/>
              </w:rPr>
              <w:t>;</w:t>
            </w:r>
            <w:bookmarkEnd w:id="203"/>
          </w:p>
        </w:tc>
      </w:tr>
      <w:tr w:rsidR="00441C70" w:rsidRPr="00055DAC" w14:paraId="0A14C918" w14:textId="77777777" w:rsidTr="00301F54">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301F54">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301F54">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301F54">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301F54">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301F54">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301F54">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204" w:name="_BPDCD_184"/>
            <w:r w:rsidRPr="00055DAC">
              <w:rPr>
                <w:rFonts w:ascii="Arial" w:hAnsi="Arial" w:cs="Arial"/>
              </w:rPr>
              <w:t>;</w:t>
            </w:r>
            <w:bookmarkEnd w:id="204"/>
          </w:p>
        </w:tc>
      </w:tr>
      <w:tr w:rsidR="00441C70" w:rsidRPr="00055DAC" w14:paraId="47332BF2" w14:textId="77777777" w:rsidTr="00301F54">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301F54">
        <w:tc>
          <w:tcPr>
            <w:tcW w:w="2703" w:type="dxa"/>
            <w:gridSpan w:val="2"/>
          </w:tcPr>
          <w:p w14:paraId="1129BCC2" w14:textId="74BB3E87" w:rsidR="00441C70" w:rsidRPr="00055DAC" w:rsidRDefault="00441C70" w:rsidP="00055DAC">
            <w:pPr>
              <w:spacing w:after="240"/>
              <w:rPr>
                <w:rFonts w:ascii="Arial" w:hAnsi="Arial" w:cs="Arial"/>
                <w:b/>
                <w:bCs/>
              </w:rPr>
            </w:pPr>
            <w:bookmarkStart w:id="205" w:name="_BPDCI_185"/>
            <w:r w:rsidRPr="00055DAC">
              <w:rPr>
                <w:rFonts w:ascii="Arial" w:hAnsi="Arial" w:cs="Arial"/>
                <w:b/>
                <w:bCs/>
              </w:rPr>
              <w:t>"The Company Prescribed Level"</w:t>
            </w:r>
            <w:bookmarkEnd w:id="205"/>
          </w:p>
        </w:tc>
        <w:tc>
          <w:tcPr>
            <w:tcW w:w="6649" w:type="dxa"/>
          </w:tcPr>
          <w:p w14:paraId="093B09CA" w14:textId="77777777" w:rsidR="00441C70" w:rsidRPr="00055DAC" w:rsidRDefault="00441C70" w:rsidP="00055DAC">
            <w:pPr>
              <w:spacing w:after="240"/>
              <w:jc w:val="both"/>
              <w:rPr>
                <w:rFonts w:ascii="Arial" w:hAnsi="Arial" w:cs="Arial"/>
              </w:rPr>
            </w:pPr>
            <w:bookmarkStart w:id="206" w:name="_BPDCI_186"/>
            <w:r w:rsidRPr="00055DAC">
              <w:rPr>
                <w:rFonts w:ascii="Arial" w:hAnsi="Arial" w:cs="Arial"/>
              </w:rPr>
              <w:t xml:space="preserve">the forecast value of the regulatory asset value of </w:t>
            </w:r>
            <w:bookmarkStart w:id="207" w:name="_BPDCI_187"/>
            <w:bookmarkEnd w:id="206"/>
            <w:r w:rsidRPr="00055DAC">
              <w:rPr>
                <w:rFonts w:ascii="Arial" w:hAnsi="Arial" w:cs="Arial"/>
                <w:b/>
                <w:bCs/>
              </w:rPr>
              <w:t>NGET</w:t>
            </w:r>
            <w:r w:rsidRPr="00055DAC">
              <w:rPr>
                <w:rFonts w:ascii="Arial" w:hAnsi="Arial" w:cs="Arial"/>
              </w:rPr>
              <w:t xml:space="preserve"> </w:t>
            </w:r>
            <w:bookmarkStart w:id="208" w:name="_BPDCI_188"/>
            <w:bookmarkEnd w:id="207"/>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209" w:name="_BPDCI_189"/>
            <w:bookmarkEnd w:id="208"/>
            <w:r w:rsidRPr="00055DAC">
              <w:rPr>
                <w:rFonts w:ascii="Arial" w:hAnsi="Arial" w:cs="Arial"/>
              </w:rPr>
              <w:t xml:space="preserve">The Company </w:t>
            </w:r>
            <w:bookmarkStart w:id="210" w:name="_BPDCI_190"/>
            <w:bookmarkEnd w:id="209"/>
            <w:r w:rsidRPr="00055DAC">
              <w:rPr>
                <w:rFonts w:ascii="Arial" w:hAnsi="Arial" w:cs="Arial"/>
              </w:rPr>
              <w:t xml:space="preserve">– Transmission Owner Final Proposals" such values to be published on </w:t>
            </w:r>
            <w:bookmarkStart w:id="211" w:name="_BPDCI_191"/>
            <w:bookmarkEnd w:id="210"/>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212" w:name="_BPDCI_192"/>
            <w:bookmarkEnd w:id="211"/>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212"/>
          </w:p>
        </w:tc>
      </w:tr>
      <w:tr w:rsidR="00441C70" w:rsidRPr="00055DAC" w14:paraId="33CB6FAE" w14:textId="77777777" w:rsidTr="00301F54">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301F54">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301F54">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301F54">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lastRenderedPageBreak/>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301F54">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301F54">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301F54">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301F54">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301F54">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301F54">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301F54">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301F54">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301F54">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301F54">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w:t>
            </w:r>
            <w:r w:rsidRPr="00055DAC">
              <w:rPr>
                <w:rFonts w:ascii="Arial" w:hAnsi="Arial" w:cs="Arial"/>
              </w:rPr>
              <w:lastRenderedPageBreak/>
              <w:t xml:space="preserve">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301F54">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lastRenderedPageBreak/>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301F54">
        <w:tc>
          <w:tcPr>
            <w:tcW w:w="2703" w:type="dxa"/>
            <w:gridSpan w:val="2"/>
          </w:tcPr>
          <w:p w14:paraId="5DF24E51" w14:textId="77777777" w:rsidR="00441C70" w:rsidRPr="00757A7C" w:rsidRDefault="00441C70" w:rsidP="00055DAC">
            <w:pPr>
              <w:pStyle w:val="BodyText"/>
              <w:rPr>
                <w:rFonts w:ascii="Arial" w:hAnsi="Arial" w:cs="Arial"/>
                <w:b/>
                <w:bCs/>
                <w:szCs w:val="22"/>
              </w:rPr>
            </w:pPr>
            <w:r w:rsidRPr="00757A7C">
              <w:rPr>
                <w:rFonts w:ascii="Arial" w:hAnsi="Arial" w:cs="Arial"/>
                <w:b/>
                <w:bCs/>
                <w:szCs w:val="22"/>
              </w:rPr>
              <w:t>"Transmission Connection Assets"</w:t>
            </w:r>
          </w:p>
          <w:p w14:paraId="2F2097E4" w14:textId="77777777" w:rsidR="00441C70" w:rsidRPr="00757A7C" w:rsidRDefault="00441C70" w:rsidP="00055DAC">
            <w:pPr>
              <w:pStyle w:val="BodyText"/>
              <w:rPr>
                <w:rFonts w:ascii="Arial" w:hAnsi="Arial" w:cs="Arial"/>
                <w:b/>
                <w:bCs/>
                <w:szCs w:val="22"/>
              </w:rPr>
            </w:pPr>
          </w:p>
          <w:p w14:paraId="78D5FCAA" w14:textId="3935A5D0" w:rsidR="00441C70" w:rsidRPr="00757A7C" w:rsidRDefault="00441C70" w:rsidP="00055DAC">
            <w:pPr>
              <w:pStyle w:val="BodyText"/>
              <w:rPr>
                <w:rFonts w:ascii="Arial" w:hAnsi="Arial" w:cs="Arial"/>
                <w:b/>
                <w:bCs/>
                <w:szCs w:val="22"/>
              </w:rPr>
            </w:pPr>
          </w:p>
        </w:tc>
        <w:tc>
          <w:tcPr>
            <w:tcW w:w="6649" w:type="dxa"/>
          </w:tcPr>
          <w:p w14:paraId="444AFF24" w14:textId="00C76734" w:rsidR="00441C70" w:rsidRPr="00757A7C" w:rsidRDefault="00441C70" w:rsidP="00055DAC">
            <w:pPr>
              <w:pStyle w:val="BodyText"/>
              <w:jc w:val="both"/>
              <w:rPr>
                <w:rFonts w:ascii="Arial" w:hAnsi="Arial" w:cs="Arial"/>
                <w:b/>
                <w:i/>
                <w:szCs w:val="22"/>
              </w:rPr>
            </w:pPr>
            <w:r w:rsidRPr="00757A7C">
              <w:rPr>
                <w:rFonts w:ascii="Arial" w:hAnsi="Arial" w:cs="Arial"/>
                <w:szCs w:val="22"/>
              </w:rPr>
              <w:t xml:space="preserve">the </w:t>
            </w:r>
            <w:r w:rsidRPr="00757A7C">
              <w:rPr>
                <w:rFonts w:ascii="Arial" w:hAnsi="Arial" w:cs="Arial"/>
                <w:b/>
                <w:szCs w:val="22"/>
              </w:rPr>
              <w:t>Transmission Plant</w:t>
            </w:r>
            <w:r w:rsidRPr="00757A7C">
              <w:rPr>
                <w:rFonts w:ascii="Arial" w:hAnsi="Arial" w:cs="Arial"/>
                <w:szCs w:val="22"/>
              </w:rPr>
              <w:t xml:space="preserve"> and </w:t>
            </w:r>
            <w:r w:rsidRPr="00757A7C">
              <w:rPr>
                <w:rFonts w:ascii="Arial" w:hAnsi="Arial" w:cs="Arial"/>
                <w:b/>
                <w:szCs w:val="22"/>
              </w:rPr>
              <w:t>Transmission Apparatus</w:t>
            </w:r>
            <w:r w:rsidRPr="00757A7C">
              <w:rPr>
                <w:rFonts w:ascii="Arial" w:hAnsi="Arial" w:cs="Arial"/>
                <w:szCs w:val="22"/>
              </w:rPr>
              <w:t xml:space="preserve"> necessary to connect the </w:t>
            </w:r>
            <w:r w:rsidRPr="00757A7C">
              <w:rPr>
                <w:rFonts w:ascii="Arial" w:hAnsi="Arial" w:cs="Arial"/>
                <w:b/>
                <w:szCs w:val="22"/>
              </w:rPr>
              <w:t>User's Equipment</w:t>
            </w:r>
            <w:r w:rsidRPr="00757A7C">
              <w:rPr>
                <w:rFonts w:ascii="Arial" w:hAnsi="Arial" w:cs="Arial"/>
                <w:szCs w:val="22"/>
              </w:rPr>
              <w:t xml:space="preserve"> to the </w:t>
            </w:r>
            <w:r w:rsidRPr="00757A7C">
              <w:rPr>
                <w:rFonts w:ascii="Arial" w:hAnsi="Arial" w:cs="Arial"/>
                <w:b/>
                <w:szCs w:val="22"/>
              </w:rPr>
              <w:t>National Electricity Transmission System</w:t>
            </w:r>
            <w:r w:rsidRPr="00757A7C">
              <w:rPr>
                <w:rFonts w:ascii="Arial" w:hAnsi="Arial" w:cs="Arial"/>
                <w:szCs w:val="22"/>
              </w:rPr>
              <w:t xml:space="preserve"> at any </w:t>
            </w:r>
            <w:proofErr w:type="gramStart"/>
            <w:r w:rsidRPr="00757A7C">
              <w:rPr>
                <w:rFonts w:ascii="Arial" w:hAnsi="Arial" w:cs="Arial"/>
                <w:szCs w:val="22"/>
              </w:rPr>
              <w:t xml:space="preserve">particular </w:t>
            </w:r>
            <w:r w:rsidRPr="00757A7C">
              <w:rPr>
                <w:rFonts w:ascii="Arial" w:hAnsi="Arial" w:cs="Arial"/>
                <w:b/>
                <w:szCs w:val="22"/>
              </w:rPr>
              <w:t>Connection</w:t>
            </w:r>
            <w:proofErr w:type="gramEnd"/>
            <w:r w:rsidRPr="00757A7C">
              <w:rPr>
                <w:rFonts w:ascii="Arial" w:hAnsi="Arial" w:cs="Arial"/>
                <w:b/>
                <w:szCs w:val="22"/>
              </w:rPr>
              <w:t xml:space="preserve"> Site</w:t>
            </w:r>
            <w:r w:rsidRPr="00757A7C">
              <w:rPr>
                <w:rFonts w:ascii="Arial" w:hAnsi="Arial" w:cs="Arial"/>
                <w:szCs w:val="22"/>
              </w:rPr>
              <w:t xml:space="preserve"> in respect of which </w:t>
            </w:r>
            <w:r w:rsidRPr="00757A7C">
              <w:rPr>
                <w:rFonts w:ascii="Arial" w:hAnsi="Arial" w:cs="Arial"/>
                <w:b/>
                <w:bCs/>
                <w:szCs w:val="22"/>
              </w:rPr>
              <w:t>The Company</w:t>
            </w:r>
            <w:r w:rsidRPr="00757A7C">
              <w:rPr>
                <w:rFonts w:ascii="Arial" w:hAnsi="Arial" w:cs="Arial"/>
                <w:b/>
                <w:szCs w:val="22"/>
              </w:rPr>
              <w:t xml:space="preserve"> </w:t>
            </w:r>
            <w:r w:rsidRPr="00757A7C">
              <w:rPr>
                <w:rFonts w:ascii="Arial" w:hAnsi="Arial" w:cs="Arial"/>
                <w:szCs w:val="22"/>
              </w:rPr>
              <w:t xml:space="preserve">charges </w:t>
            </w:r>
            <w:r w:rsidRPr="00757A7C">
              <w:rPr>
                <w:rFonts w:ascii="Arial" w:hAnsi="Arial" w:cs="Arial"/>
                <w:b/>
                <w:szCs w:val="22"/>
              </w:rPr>
              <w:t>Connection Charges</w:t>
            </w:r>
            <w:r w:rsidRPr="00757A7C">
              <w:rPr>
                <w:rFonts w:ascii="Arial" w:hAnsi="Arial" w:cs="Arial"/>
                <w:szCs w:val="22"/>
              </w:rPr>
              <w:t xml:space="preserve"> (if any) as listed or identified in Appendix A to the </w:t>
            </w:r>
            <w:r w:rsidRPr="00757A7C">
              <w:rPr>
                <w:rFonts w:ascii="Arial" w:hAnsi="Arial" w:cs="Arial"/>
                <w:b/>
                <w:szCs w:val="22"/>
              </w:rPr>
              <w:t>Bilateral Connection Agreement</w:t>
            </w:r>
            <w:r w:rsidRPr="00757A7C">
              <w:rPr>
                <w:rFonts w:ascii="Arial" w:hAnsi="Arial" w:cs="Arial"/>
                <w:szCs w:val="22"/>
              </w:rPr>
              <w:t xml:space="preserve"> relating to each such </w:t>
            </w:r>
            <w:r w:rsidRPr="00757A7C">
              <w:rPr>
                <w:rFonts w:ascii="Arial" w:hAnsi="Arial" w:cs="Arial"/>
                <w:b/>
                <w:szCs w:val="22"/>
              </w:rPr>
              <w:t>Connection Site</w:t>
            </w:r>
            <w:r w:rsidRPr="00757A7C">
              <w:rPr>
                <w:rFonts w:ascii="Arial" w:hAnsi="Arial" w:cs="Arial"/>
                <w:szCs w:val="22"/>
              </w:rPr>
              <w:t>;</w:t>
            </w:r>
          </w:p>
        </w:tc>
      </w:tr>
      <w:tr w:rsidR="00441C70" w:rsidRPr="00055DAC" w14:paraId="36E57107" w14:textId="77777777" w:rsidTr="00301F54">
        <w:tc>
          <w:tcPr>
            <w:tcW w:w="2703" w:type="dxa"/>
            <w:gridSpan w:val="2"/>
          </w:tcPr>
          <w:p w14:paraId="270D7DDE" w14:textId="005A8998" w:rsidR="00A31816" w:rsidRPr="00757A7C" w:rsidRDefault="00A31816" w:rsidP="00055DAC">
            <w:pPr>
              <w:pStyle w:val="BodyText"/>
              <w:rPr>
                <w:ins w:id="213" w:author="Paul Mott [NESO]" w:date="2025-08-31T20:09:00Z" w16du:dateUtc="2025-08-31T19:09:00Z"/>
                <w:rFonts w:ascii="Arial" w:hAnsi="Arial" w:cs="Arial"/>
                <w:b/>
                <w:bCs/>
                <w:szCs w:val="22"/>
              </w:rPr>
            </w:pPr>
            <w:ins w:id="214" w:author="Paul Mott [NESO]" w:date="2025-08-31T20:09:00Z" w16du:dateUtc="2025-08-31T19:09:00Z">
              <w:r w:rsidRPr="00757A7C">
                <w:rPr>
                  <w:rFonts w:ascii="Arial" w:hAnsi="Arial" w:cs="Arial"/>
                  <w:b/>
                  <w:bCs/>
                  <w:szCs w:val="22"/>
                </w:rPr>
                <w:t xml:space="preserve">“Transmission Construction </w:t>
              </w:r>
            </w:ins>
            <w:ins w:id="215" w:author="Paul Mott [NESO]" w:date="2025-09-05T13:10:00Z" w16du:dateUtc="2025-09-05T12:10:00Z">
              <w:r w:rsidR="006172B9" w:rsidRPr="00757A7C">
                <w:rPr>
                  <w:rFonts w:ascii="Arial" w:hAnsi="Arial" w:cs="Arial"/>
                  <w:b/>
                  <w:bCs/>
                  <w:szCs w:val="22"/>
                </w:rPr>
                <w:t>Scheme</w:t>
              </w:r>
            </w:ins>
            <w:ins w:id="216" w:author="Paul Mott [NESO]" w:date="2025-08-31T20:09:00Z" w16du:dateUtc="2025-08-31T19:09:00Z">
              <w:r w:rsidRPr="00757A7C">
                <w:rPr>
                  <w:rFonts w:ascii="Arial" w:hAnsi="Arial" w:cs="Arial"/>
                  <w:b/>
                  <w:bCs/>
                  <w:szCs w:val="22"/>
                </w:rPr>
                <w:t>”</w:t>
              </w:r>
            </w:ins>
          </w:p>
          <w:p w14:paraId="0C414DF8" w14:textId="1A960D12" w:rsidR="00441C70" w:rsidRPr="00757A7C" w:rsidRDefault="00441C70" w:rsidP="00055DAC">
            <w:pPr>
              <w:pStyle w:val="BodyText"/>
              <w:rPr>
                <w:rFonts w:ascii="Arial" w:hAnsi="Arial" w:cs="Arial"/>
                <w:b/>
                <w:szCs w:val="22"/>
              </w:rPr>
            </w:pPr>
            <w:r w:rsidRPr="00757A7C">
              <w:rPr>
                <w:rFonts w:ascii="Arial" w:hAnsi="Arial" w:cs="Arial"/>
                <w:b/>
                <w:szCs w:val="22"/>
              </w:rPr>
              <w:t>“Transmission Demand Residual”</w:t>
            </w:r>
          </w:p>
          <w:p w14:paraId="1545A160" w14:textId="77777777" w:rsidR="00441C70" w:rsidRPr="00757A7C" w:rsidRDefault="00441C70" w:rsidP="00055DAC">
            <w:pPr>
              <w:pStyle w:val="BodyText"/>
              <w:rPr>
                <w:rFonts w:ascii="Arial" w:hAnsi="Arial" w:cs="Arial"/>
                <w:b/>
                <w:bCs/>
                <w:szCs w:val="22"/>
              </w:rPr>
            </w:pPr>
          </w:p>
        </w:tc>
        <w:tc>
          <w:tcPr>
            <w:tcW w:w="6649" w:type="dxa"/>
          </w:tcPr>
          <w:p w14:paraId="0BC2142C" w14:textId="547A2A56" w:rsidR="00A31816" w:rsidRPr="00757A7C" w:rsidRDefault="00561AB8" w:rsidP="00055DAC">
            <w:pPr>
              <w:pStyle w:val="BodyText"/>
              <w:jc w:val="both"/>
              <w:rPr>
                <w:ins w:id="217" w:author="Paul Mott [NESO]" w:date="2025-08-31T20:09:00Z" w16du:dateUtc="2025-08-31T19:09:00Z"/>
                <w:rFonts w:ascii="Arial" w:hAnsi="Arial" w:cs="Arial"/>
                <w:szCs w:val="22"/>
              </w:rPr>
            </w:pPr>
            <w:ins w:id="218" w:author="Paul Mott [NESO]" w:date="2025-08-31T20:09:00Z" w16du:dateUtc="2025-08-31T19:09:00Z">
              <w:r w:rsidRPr="00757A7C">
                <w:rPr>
                  <w:rFonts w:ascii="Arial" w:hAnsi="Arial" w:cs="Arial"/>
                  <w:szCs w:val="22"/>
                </w:rPr>
                <w:t xml:space="preserve">Works carried out by a </w:t>
              </w:r>
              <w:r w:rsidRPr="00757A7C">
                <w:rPr>
                  <w:rFonts w:ascii="Arial" w:hAnsi="Arial" w:cs="Arial"/>
                  <w:b/>
                  <w:bCs/>
                  <w:szCs w:val="22"/>
                </w:rPr>
                <w:t>Transmission Owner</w:t>
              </w:r>
              <w:r w:rsidRPr="00757A7C">
                <w:rPr>
                  <w:rFonts w:ascii="Arial" w:hAnsi="Arial" w:cs="Arial"/>
                  <w:szCs w:val="22"/>
                </w:rPr>
                <w:t xml:space="preserve"> to construct new </w:t>
              </w:r>
              <w:r w:rsidRPr="00757A7C">
                <w:rPr>
                  <w:rFonts w:ascii="Arial" w:hAnsi="Arial" w:cs="Arial"/>
                  <w:b/>
                  <w:bCs/>
                  <w:szCs w:val="22"/>
                </w:rPr>
                <w:t>transmission</w:t>
              </w:r>
              <w:r w:rsidRPr="00757A7C">
                <w:rPr>
                  <w:rFonts w:ascii="Arial" w:hAnsi="Arial" w:cs="Arial"/>
                  <w:szCs w:val="22"/>
                </w:rPr>
                <w:t xml:space="preserve"> assets</w:t>
              </w:r>
            </w:ins>
          </w:p>
          <w:p w14:paraId="2B4CA868" w14:textId="3FA082AE" w:rsidR="00441C70" w:rsidRPr="00757A7C" w:rsidRDefault="00441C70" w:rsidP="00055DAC">
            <w:pPr>
              <w:pStyle w:val="BodyText"/>
              <w:jc w:val="both"/>
              <w:rPr>
                <w:rFonts w:ascii="Arial" w:hAnsi="Arial" w:cs="Arial"/>
                <w:szCs w:val="22"/>
              </w:rPr>
            </w:pPr>
            <w:r w:rsidRPr="00757A7C">
              <w:rPr>
                <w:rFonts w:ascii="Arial" w:hAnsi="Arial" w:cs="Arial"/>
                <w:szCs w:val="22"/>
              </w:rPr>
              <w:t xml:space="preserve">the total sum of annual </w:t>
            </w:r>
            <w:r w:rsidRPr="00757A7C">
              <w:rPr>
                <w:rFonts w:ascii="Arial" w:hAnsi="Arial" w:cs="Arial"/>
                <w:b/>
                <w:szCs w:val="22"/>
              </w:rPr>
              <w:t>Transmission Network Use of System</w:t>
            </w:r>
            <w:r w:rsidRPr="00757A7C">
              <w:rPr>
                <w:rFonts w:ascii="Arial" w:hAnsi="Arial" w:cs="Arial"/>
                <w:szCs w:val="22"/>
              </w:rPr>
              <w:t xml:space="preserve"> revenue to be recovered through the </w:t>
            </w:r>
            <w:r w:rsidRPr="00757A7C">
              <w:rPr>
                <w:rFonts w:ascii="Arial" w:hAnsi="Arial" w:cs="Arial"/>
                <w:b/>
                <w:szCs w:val="22"/>
              </w:rPr>
              <w:t>Transmission Demand Residual Tariffs</w:t>
            </w:r>
            <w:r w:rsidRPr="00757A7C">
              <w:rPr>
                <w:rFonts w:ascii="Arial" w:hAnsi="Arial" w:cs="Arial"/>
                <w:szCs w:val="22"/>
              </w:rPr>
              <w:t xml:space="preserve"> from </w:t>
            </w:r>
            <w:r w:rsidRPr="00757A7C">
              <w:rPr>
                <w:rFonts w:ascii="Arial" w:hAnsi="Arial" w:cs="Arial"/>
                <w:b/>
                <w:szCs w:val="22"/>
              </w:rPr>
              <w:t xml:space="preserve">Final Demand Sites </w:t>
            </w:r>
            <w:r w:rsidRPr="00757A7C">
              <w:rPr>
                <w:rFonts w:ascii="Arial" w:hAnsi="Arial" w:cs="Arial"/>
                <w:szCs w:val="22"/>
              </w:rPr>
              <w:t xml:space="preserve">and </w:t>
            </w:r>
            <w:r w:rsidRPr="00757A7C">
              <w:rPr>
                <w:rFonts w:ascii="Arial" w:hAnsi="Arial" w:cs="Arial"/>
                <w:b/>
                <w:szCs w:val="22"/>
              </w:rPr>
              <w:t>Unmetered Supplies</w:t>
            </w:r>
            <w:r w:rsidRPr="00757A7C">
              <w:rPr>
                <w:rFonts w:ascii="Arial" w:hAnsi="Arial" w:cs="Arial"/>
                <w:szCs w:val="22"/>
              </w:rPr>
              <w:t xml:space="preserve"> only;</w:t>
            </w:r>
          </w:p>
        </w:tc>
      </w:tr>
      <w:tr w:rsidR="00441C70" w:rsidRPr="00055DAC" w14:paraId="042A3BEA" w14:textId="77777777" w:rsidTr="00301F54">
        <w:tc>
          <w:tcPr>
            <w:tcW w:w="2703" w:type="dxa"/>
            <w:gridSpan w:val="2"/>
          </w:tcPr>
          <w:p w14:paraId="08A40916" w14:textId="77777777" w:rsidR="00441C70" w:rsidRPr="00757A7C" w:rsidRDefault="00441C70" w:rsidP="00055DAC">
            <w:pPr>
              <w:pStyle w:val="BodyText"/>
              <w:rPr>
                <w:rFonts w:ascii="Arial" w:hAnsi="Arial" w:cs="Arial"/>
                <w:b/>
                <w:szCs w:val="22"/>
              </w:rPr>
            </w:pPr>
            <w:r w:rsidRPr="00757A7C">
              <w:rPr>
                <w:rFonts w:ascii="Arial" w:hAnsi="Arial" w:cs="Arial"/>
                <w:b/>
                <w:bCs/>
                <w:szCs w:val="22"/>
              </w:rPr>
              <w:t>“Transmission Demand Residual Tariffs”</w:t>
            </w:r>
          </w:p>
          <w:p w14:paraId="32D32487" w14:textId="77777777" w:rsidR="00441C70" w:rsidRPr="00757A7C" w:rsidRDefault="00441C70" w:rsidP="00055DAC">
            <w:pPr>
              <w:pStyle w:val="BodyText"/>
              <w:rPr>
                <w:rFonts w:ascii="Arial" w:hAnsi="Arial" w:cs="Arial"/>
                <w:b/>
                <w:bCs/>
                <w:szCs w:val="22"/>
              </w:rPr>
            </w:pPr>
          </w:p>
        </w:tc>
        <w:tc>
          <w:tcPr>
            <w:tcW w:w="6649" w:type="dxa"/>
          </w:tcPr>
          <w:p w14:paraId="692D267B" w14:textId="209A6872" w:rsidR="00441C70" w:rsidRPr="00757A7C" w:rsidRDefault="00441C70" w:rsidP="00055DAC">
            <w:pPr>
              <w:pStyle w:val="BodyText"/>
              <w:jc w:val="both"/>
              <w:rPr>
                <w:rFonts w:ascii="Arial" w:hAnsi="Arial" w:cs="Arial"/>
                <w:szCs w:val="22"/>
              </w:rPr>
            </w:pPr>
            <w:r w:rsidRPr="00757A7C">
              <w:rPr>
                <w:rFonts w:ascii="Arial" w:hAnsi="Arial" w:cs="Arial"/>
                <w:szCs w:val="22"/>
              </w:rPr>
              <w:t xml:space="preserve">the £/site </w:t>
            </w:r>
            <w:r w:rsidRPr="00757A7C">
              <w:rPr>
                <w:rFonts w:ascii="Arial" w:hAnsi="Arial" w:cs="Arial"/>
                <w:b/>
                <w:szCs w:val="22"/>
              </w:rPr>
              <w:t xml:space="preserve">Transmission Network Use of System </w:t>
            </w:r>
            <w:r w:rsidRPr="00757A7C">
              <w:rPr>
                <w:rFonts w:ascii="Arial" w:hAnsi="Arial" w:cs="Arial"/>
                <w:szCs w:val="22"/>
              </w:rPr>
              <w:t xml:space="preserve">tariffs or £/kWh </w:t>
            </w:r>
            <w:r w:rsidRPr="00757A7C">
              <w:rPr>
                <w:rFonts w:ascii="Arial" w:hAnsi="Arial" w:cs="Arial"/>
                <w:b/>
                <w:szCs w:val="22"/>
              </w:rPr>
              <w:t>UMS Tariff</w:t>
            </w:r>
            <w:r w:rsidRPr="00757A7C">
              <w:rPr>
                <w:rFonts w:ascii="Arial" w:hAnsi="Arial" w:cs="Arial"/>
                <w:szCs w:val="22"/>
              </w:rPr>
              <w:t xml:space="preserve"> that are levied on </w:t>
            </w:r>
            <w:r w:rsidRPr="00757A7C">
              <w:rPr>
                <w:rFonts w:ascii="Arial" w:hAnsi="Arial" w:cs="Arial"/>
                <w:b/>
                <w:szCs w:val="22"/>
              </w:rPr>
              <w:t xml:space="preserve">Final Demand Sites </w:t>
            </w:r>
            <w:r w:rsidRPr="00757A7C">
              <w:rPr>
                <w:rFonts w:ascii="Arial" w:hAnsi="Arial" w:cs="Arial"/>
                <w:szCs w:val="22"/>
              </w:rPr>
              <w:t xml:space="preserve">and </w:t>
            </w:r>
            <w:r w:rsidRPr="00757A7C">
              <w:rPr>
                <w:rFonts w:ascii="Arial" w:hAnsi="Arial" w:cs="Arial"/>
                <w:b/>
                <w:szCs w:val="22"/>
              </w:rPr>
              <w:t xml:space="preserve">Unmetered Supplies </w:t>
            </w:r>
            <w:r w:rsidRPr="00757A7C">
              <w:rPr>
                <w:rFonts w:ascii="Arial" w:hAnsi="Arial" w:cs="Arial"/>
                <w:bCs/>
                <w:szCs w:val="22"/>
              </w:rPr>
              <w:t>only;</w:t>
            </w:r>
          </w:p>
        </w:tc>
      </w:tr>
      <w:tr w:rsidR="00441C70" w:rsidRPr="00055DAC" w14:paraId="7F8D97F4" w14:textId="77777777" w:rsidTr="00301F54">
        <w:tc>
          <w:tcPr>
            <w:tcW w:w="2703" w:type="dxa"/>
            <w:gridSpan w:val="2"/>
          </w:tcPr>
          <w:p w14:paraId="65A534F8" w14:textId="77777777" w:rsidR="00441C70" w:rsidRPr="00757A7C" w:rsidRDefault="00441C70" w:rsidP="00055DAC">
            <w:pPr>
              <w:pStyle w:val="BodyText"/>
              <w:rPr>
                <w:rFonts w:ascii="Arial" w:hAnsi="Arial" w:cs="Arial"/>
                <w:b/>
                <w:bCs/>
                <w:szCs w:val="22"/>
              </w:rPr>
            </w:pPr>
            <w:r w:rsidRPr="00757A7C">
              <w:rPr>
                <w:rFonts w:ascii="Arial" w:hAnsi="Arial" w:cs="Arial"/>
                <w:b/>
                <w:bCs/>
                <w:szCs w:val="22"/>
              </w:rPr>
              <w:t>"Transmission Connection Asset Works"</w:t>
            </w:r>
          </w:p>
        </w:tc>
        <w:tc>
          <w:tcPr>
            <w:tcW w:w="6649" w:type="dxa"/>
          </w:tcPr>
          <w:p w14:paraId="0DEE06F5" w14:textId="77777777" w:rsidR="00441C70" w:rsidRPr="00757A7C" w:rsidRDefault="00441C70" w:rsidP="00055DAC">
            <w:pPr>
              <w:pStyle w:val="BodyText"/>
              <w:jc w:val="both"/>
              <w:rPr>
                <w:rFonts w:ascii="Arial" w:hAnsi="Arial" w:cs="Arial"/>
                <w:szCs w:val="22"/>
              </w:rPr>
            </w:pPr>
            <w:r w:rsidRPr="00757A7C">
              <w:rPr>
                <w:rFonts w:ascii="Arial" w:hAnsi="Arial" w:cs="Arial"/>
                <w:szCs w:val="22"/>
              </w:rPr>
              <w:t xml:space="preserve">in relation to a particular </w:t>
            </w:r>
            <w:r w:rsidRPr="00757A7C">
              <w:rPr>
                <w:rFonts w:ascii="Arial" w:hAnsi="Arial" w:cs="Arial"/>
                <w:b/>
                <w:szCs w:val="22"/>
              </w:rPr>
              <w:t>User</w:t>
            </w:r>
            <w:r w:rsidRPr="00757A7C">
              <w:rPr>
                <w:rFonts w:ascii="Arial" w:hAnsi="Arial" w:cs="Arial"/>
                <w:szCs w:val="22"/>
              </w:rPr>
              <w:t xml:space="preserve">, as defined in its </w:t>
            </w:r>
            <w:r w:rsidRPr="00757A7C">
              <w:rPr>
                <w:rFonts w:ascii="Arial" w:hAnsi="Arial" w:cs="Arial"/>
                <w:b/>
                <w:szCs w:val="22"/>
              </w:rPr>
              <w:t>Construction Agreement</w:t>
            </w:r>
            <w:r w:rsidRPr="00757A7C">
              <w:rPr>
                <w:rFonts w:ascii="Arial" w:hAnsi="Arial" w:cs="Arial"/>
                <w:szCs w:val="22"/>
              </w:rPr>
              <w:t>;</w:t>
            </w:r>
          </w:p>
        </w:tc>
      </w:tr>
      <w:tr w:rsidR="00441C70" w:rsidRPr="00055DAC" w14:paraId="4D5EFC87" w14:textId="77777777" w:rsidTr="00301F54">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301F54">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301F54">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xml:space="preserve">) in the form or substantially the form set out in Appendix </w:t>
            </w:r>
            <w:proofErr w:type="gramStart"/>
            <w:r w:rsidRPr="00055DAC">
              <w:rPr>
                <w:rFonts w:ascii="Arial" w:hAnsi="Arial" w:cs="Arial"/>
                <w:szCs w:val="22"/>
              </w:rPr>
              <w:t>U;</w:t>
            </w:r>
            <w:proofErr w:type="gramEnd"/>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301F54">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301F54">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lastRenderedPageBreak/>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301F54">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301F54">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441C70" w:rsidRPr="00055DAC" w14:paraId="2C251512" w14:textId="77777777" w:rsidTr="00301F54">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301F54">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301F54">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301F54">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301F54">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301F54">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301F54">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301F54">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301F54">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301F54">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301F54">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301F54">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301F54">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301F54">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301F54">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301F54">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301F54">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bCs/>
                <w:szCs w:val="22"/>
              </w:rPr>
              <w:t>;</w:t>
            </w:r>
            <w:proofErr w:type="gramEnd"/>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301F54">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301F54">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301F54">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301F54">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301F54">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301F54">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lastRenderedPageBreak/>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301F54">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301F54">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301F54">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301F54">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219"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219"/>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301F54">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20" w:name="_BPDCD_199"/>
            <w:r w:rsidRPr="00055DAC">
              <w:rPr>
                <w:rFonts w:ascii="Arial" w:hAnsi="Arial" w:cs="Arial"/>
                <w:color w:val="0000FF"/>
              </w:rPr>
              <w:t>;</w:t>
            </w:r>
            <w:r w:rsidRPr="00055DAC">
              <w:rPr>
                <w:rFonts w:ascii="Arial" w:hAnsi="Arial" w:cs="Arial"/>
                <w:color w:val="0000FF"/>
                <w:u w:val="double"/>
              </w:rPr>
              <w:t xml:space="preserve"> </w:t>
            </w:r>
            <w:bookmarkEnd w:id="220"/>
          </w:p>
        </w:tc>
      </w:tr>
      <w:tr w:rsidR="00441C70" w:rsidRPr="00055DAC" w14:paraId="5171EDF6" w14:textId="77777777" w:rsidTr="00301F54">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301F54">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301F54">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301F54">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441C70" w:rsidRPr="00055DAC" w14:paraId="6DCB2C94" w14:textId="77777777" w:rsidTr="00301F54">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221" w:name="_BPDCD_200"/>
            <w:r w:rsidRPr="00055DAC">
              <w:rPr>
                <w:rFonts w:ascii="Arial" w:hAnsi="Arial" w:cs="Arial"/>
              </w:rPr>
              <w:t>14</w:t>
            </w:r>
            <w:bookmarkEnd w:id="221"/>
            <w:r w:rsidRPr="00055DAC">
              <w:rPr>
                <w:rFonts w:ascii="Arial" w:hAnsi="Arial" w:cs="Arial"/>
              </w:rPr>
              <w:t>;</w:t>
            </w:r>
          </w:p>
        </w:tc>
      </w:tr>
      <w:tr w:rsidR="00441C70" w:rsidRPr="00055DAC" w14:paraId="4F5E3755" w14:textId="77777777" w:rsidTr="00301F54">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301F54">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301F54">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301F54">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301F54">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301F54">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301F54">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441C70" w:rsidRPr="00055DAC" w:rsidRDefault="00441C70" w:rsidP="00055DAC"/>
        </w:tc>
      </w:tr>
      <w:tr w:rsidR="00441C70" w:rsidRPr="00055DAC" w14:paraId="757215B3" w14:textId="77777777" w:rsidTr="00301F54">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301F54">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301F54">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301F54">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441C70" w:rsidRPr="00055DAC" w14:paraId="71B00D59" w14:textId="77777777" w:rsidTr="00301F54">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lastRenderedPageBreak/>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301F54">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222" w:name="_BPDCD_201"/>
            <w:r w:rsidRPr="00055DAC">
              <w:rPr>
                <w:rFonts w:ascii="Arial Bold" w:hAnsi="Arial Bold" w:cs="Arial"/>
                <w:b/>
                <w:bCs/>
              </w:rPr>
              <w:t>The Company</w:t>
            </w:r>
            <w:r w:rsidRPr="00055DAC">
              <w:rPr>
                <w:rFonts w:ascii="Arial" w:hAnsi="Arial" w:cs="Arial"/>
              </w:rPr>
              <w:t xml:space="preserve"> </w:t>
            </w:r>
            <w:bookmarkEnd w:id="222"/>
            <w:r w:rsidRPr="00055DAC">
              <w:rPr>
                <w:rFonts w:ascii="Arial" w:hAnsi="Arial" w:cs="Arial"/>
              </w:rPr>
              <w:t>as calculated in accordance with Paragraph 3.26;</w:t>
            </w:r>
          </w:p>
        </w:tc>
      </w:tr>
      <w:tr w:rsidR="00441C70" w:rsidRPr="00055DAC" w14:paraId="5AA2277C" w14:textId="77777777" w:rsidTr="00301F54">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301F54">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proofErr w:type="gramStart"/>
            <w:r w:rsidRPr="00055DAC">
              <w:rPr>
                <w:rFonts w:ascii="Arial" w:hAnsi="Arial" w:cs="Arial"/>
                <w:szCs w:val="22"/>
              </w:rPr>
              <w:t>Means;</w:t>
            </w:r>
            <w:proofErr w:type="gramEnd"/>
            <w:r w:rsidRPr="00055DAC">
              <w:rPr>
                <w:rFonts w:ascii="Arial" w:hAnsi="Arial" w:cs="Arial"/>
                <w:szCs w:val="22"/>
              </w:rPr>
              <w:t xml:space="preserve">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301F54">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301F54">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w:t>
            </w:r>
            <w:r w:rsidRPr="00055DAC">
              <w:rPr>
                <w:rFonts w:ascii="Arial" w:hAnsi="Arial" w:cs="Arial"/>
                <w:szCs w:val="22"/>
              </w:rPr>
              <w:lastRenderedPageBreak/>
              <w:t xml:space="preserve">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301F54">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301F54">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301F54">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301F54">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223" w:name="_BPDCD_202"/>
            <w:r w:rsidRPr="00055DAC">
              <w:rPr>
                <w:rFonts w:ascii="Arial" w:hAnsi="Arial" w:cs="Arial"/>
              </w:rPr>
              <w:t>;</w:t>
            </w:r>
            <w:bookmarkEnd w:id="223"/>
          </w:p>
        </w:tc>
      </w:tr>
      <w:tr w:rsidR="00441C70" w:rsidRPr="00055DAC" w14:paraId="09F37121" w14:textId="77777777" w:rsidTr="00301F54">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224" w:name="_BPDCD_203"/>
            <w:r w:rsidRPr="00055DAC">
              <w:rPr>
                <w:rFonts w:ascii="Arial" w:hAnsi="Arial" w:cs="Arial"/>
              </w:rPr>
              <w:t>;</w:t>
            </w:r>
            <w:bookmarkEnd w:id="224"/>
          </w:p>
        </w:tc>
      </w:tr>
      <w:tr w:rsidR="00441C70" w:rsidRPr="00055DAC" w14:paraId="0D5FDBB0" w14:textId="77777777" w:rsidTr="00301F54">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225" w:name="_BPDCD_204"/>
            <w:r w:rsidRPr="00055DAC">
              <w:rPr>
                <w:rFonts w:ascii="Arial" w:hAnsi="Arial" w:cs="Arial"/>
              </w:rPr>
              <w:t>;</w:t>
            </w:r>
            <w:bookmarkEnd w:id="225"/>
            <w:proofErr w:type="gramEnd"/>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301F54">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301F54">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301F54">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301F54">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441C70" w:rsidRPr="00055DAC" w14:paraId="0B03C047" w14:textId="77777777" w:rsidTr="00301F54">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301F54">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441C70" w:rsidRPr="00055DAC" w14:paraId="623B1DE0" w14:textId="77777777" w:rsidTr="00301F54">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 xml:space="preserve">commencing at 05.00 hours on a Monday and terminating at 05.00 hours on the next following </w:t>
            </w:r>
            <w:proofErr w:type="gramStart"/>
            <w:r w:rsidRPr="00055DAC">
              <w:rPr>
                <w:rFonts w:ascii="Arial" w:hAnsi="Arial" w:cs="Arial"/>
              </w:rPr>
              <w:t>Monday;</w:t>
            </w:r>
            <w:proofErr w:type="gramEnd"/>
          </w:p>
        </w:tc>
      </w:tr>
      <w:tr w:rsidR="00441C70" w:rsidRPr="00055DAC" w14:paraId="648265DC" w14:textId="77777777" w:rsidTr="00301F54">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301F54">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301F54">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301F54">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301F54">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26"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26"/>
          </w:p>
        </w:tc>
        <w:tc>
          <w:tcPr>
            <w:tcW w:w="6649" w:type="dxa"/>
          </w:tcPr>
          <w:p w14:paraId="5A549174" w14:textId="6169EC87" w:rsidR="00441C70" w:rsidRPr="00055DAC" w:rsidRDefault="00441C70" w:rsidP="00055DAC">
            <w:pPr>
              <w:pStyle w:val="BodyText"/>
              <w:jc w:val="both"/>
              <w:rPr>
                <w:rFonts w:ascii="Arial" w:hAnsi="Arial" w:cs="Arial"/>
              </w:rPr>
            </w:pPr>
            <w:bookmarkStart w:id="227" w:name="_BPDCD_206"/>
            <w:bookmarkStart w:id="228" w:name="_DV_C29"/>
            <w:r w:rsidRPr="00055DAC">
              <w:rPr>
                <w:rStyle w:val="DeltaViewInsertion"/>
                <w:rFonts w:ascii="Arial" w:hAnsi="Arial" w:cs="Arial"/>
                <w:color w:val="auto"/>
                <w:u w:val="none"/>
              </w:rPr>
              <w:t xml:space="preserve">as </w:t>
            </w:r>
            <w:bookmarkEnd w:id="227"/>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28"/>
          </w:p>
        </w:tc>
      </w:tr>
      <w:tr w:rsidR="00441C70" w:rsidRPr="00055DAC" w14:paraId="60F2A4AB" w14:textId="77777777" w:rsidTr="00301F54">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29" w:name="_BPDCD_207"/>
            <w:r w:rsidRPr="00055DAC">
              <w:rPr>
                <w:rStyle w:val="DeltaViewInsertion"/>
                <w:rFonts w:ascii="Arial" w:hAnsi="Arial" w:cs="Arial"/>
                <w:b/>
                <w:bCs/>
                <w:color w:val="auto"/>
                <w:u w:val="none"/>
              </w:rPr>
              <w:t xml:space="preserve">Workgroup </w:t>
            </w:r>
            <w:bookmarkStart w:id="230" w:name="_DV_M8"/>
            <w:bookmarkEnd w:id="229"/>
            <w:bookmarkEnd w:id="230"/>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31" w:name="_DV_M9"/>
            <w:bookmarkEnd w:id="231"/>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32"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33" w:name="_DV_M10"/>
            <w:bookmarkEnd w:id="232"/>
            <w:bookmarkEnd w:id="233"/>
            <w:r w:rsidRPr="00055DAC">
              <w:rPr>
                <w:rFonts w:ascii="Arial" w:hAnsi="Arial" w:cs="Arial"/>
              </w:rPr>
              <w:t xml:space="preserve"> </w:t>
            </w:r>
            <w:r w:rsidRPr="00055DAC">
              <w:rPr>
                <w:rFonts w:ascii="Arial" w:hAnsi="Arial" w:cs="Arial"/>
                <w:b/>
                <w:bCs/>
              </w:rPr>
              <w:t xml:space="preserve">Workgroup Alternative CUSC Modification </w:t>
            </w:r>
            <w:bookmarkStart w:id="234" w:name="_BPDCI_208"/>
            <w:bookmarkStart w:id="235" w:name="_DV_C21"/>
            <w:r w:rsidRPr="00055DAC">
              <w:rPr>
                <w:rFonts w:ascii="Arial" w:hAnsi="Arial" w:cs="Arial"/>
                <w:bCs/>
              </w:rPr>
              <w:t>to</w:t>
            </w:r>
            <w:r w:rsidRPr="00055DAC">
              <w:rPr>
                <w:rFonts w:ascii="Arial" w:hAnsi="Arial" w:cs="Arial"/>
                <w:b/>
                <w:bCs/>
              </w:rPr>
              <w:t xml:space="preserve"> </w:t>
            </w:r>
            <w:bookmarkEnd w:id="234"/>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36" w:name="_DV_X17"/>
            <w:bookmarkStart w:id="237" w:name="_DV_C22"/>
            <w:bookmarkEnd w:id="235"/>
            <w:r w:rsidRPr="00055DAC">
              <w:rPr>
                <w:rStyle w:val="DeltaViewMoveDestination"/>
                <w:rFonts w:ascii="Arial" w:hAnsi="Arial" w:cs="Arial"/>
                <w:color w:val="auto"/>
                <w:u w:val="none"/>
              </w:rPr>
              <w:t xml:space="preserve">which contains the information </w:t>
            </w:r>
            <w:bookmarkStart w:id="238" w:name="_DV_C23"/>
            <w:bookmarkEnd w:id="236"/>
            <w:bookmarkEnd w:id="237"/>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39" w:name="_DV_M11"/>
            <w:bookmarkEnd w:id="238"/>
            <w:bookmarkEnd w:id="239"/>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301F54">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40" w:name="_BPDCD_211"/>
            <w:r w:rsidRPr="00055DAC">
              <w:rPr>
                <w:rFonts w:ascii="Arial" w:hAnsi="Arial" w:cs="Arial"/>
              </w:rPr>
              <w:t xml:space="preserve">an </w:t>
            </w:r>
            <w:bookmarkEnd w:id="240"/>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41"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42" w:name="_DV_M12"/>
            <w:bookmarkEnd w:id="241"/>
            <w:bookmarkEnd w:id="242"/>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43" w:name="_DV_C26"/>
            <w:r w:rsidRPr="00055DAC">
              <w:rPr>
                <w:rStyle w:val="DeltaViewInsertion"/>
                <w:rFonts w:ascii="Arial" w:hAnsi="Arial" w:cs="Arial"/>
                <w:color w:val="auto"/>
                <w:u w:val="none"/>
              </w:rPr>
              <w:t>majority of the</w:t>
            </w:r>
            <w:bookmarkStart w:id="244" w:name="_DV_M13"/>
            <w:bookmarkEnd w:id="243"/>
            <w:bookmarkEnd w:id="244"/>
            <w:r w:rsidRPr="00055DAC">
              <w:rPr>
                <w:rFonts w:ascii="Arial" w:hAnsi="Arial" w:cs="Arial"/>
              </w:rPr>
              <w:t xml:space="preserve"> members</w:t>
            </w:r>
            <w:bookmarkStart w:id="245"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46" w:name="_DV_M14"/>
            <w:bookmarkEnd w:id="245"/>
            <w:bookmarkEnd w:id="246"/>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w:t>
            </w:r>
            <w:r w:rsidRPr="00055DAC">
              <w:rPr>
                <w:rFonts w:ascii="Arial" w:hAnsi="Arial" w:cs="Arial"/>
              </w:rPr>
              <w:lastRenderedPageBreak/>
              <w:t xml:space="preserve">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means, 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21DC7" w14:textId="77777777" w:rsidR="009A2236" w:rsidRDefault="009A2236">
      <w:r>
        <w:separator/>
      </w:r>
    </w:p>
  </w:endnote>
  <w:endnote w:type="continuationSeparator" w:id="0">
    <w:p w14:paraId="1069919F" w14:textId="77777777" w:rsidR="009A2236" w:rsidRDefault="009A2236">
      <w:r>
        <w:continuationSeparator/>
      </w:r>
    </w:p>
  </w:endnote>
  <w:endnote w:type="continuationNotice" w:id="1">
    <w:p w14:paraId="6803DAEC" w14:textId="77777777" w:rsidR="009A2236" w:rsidRDefault="009A2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AC042" w14:textId="77777777" w:rsidR="009A2236" w:rsidRDefault="009A2236">
      <w:r>
        <w:separator/>
      </w:r>
    </w:p>
  </w:footnote>
  <w:footnote w:type="continuationSeparator" w:id="0">
    <w:p w14:paraId="1199D514" w14:textId="77777777" w:rsidR="009A2236" w:rsidRDefault="009A2236">
      <w:r>
        <w:continuationSeparator/>
      </w:r>
    </w:p>
  </w:footnote>
  <w:footnote w:type="continuationNotice" w:id="1">
    <w:p w14:paraId="16D5E938" w14:textId="77777777" w:rsidR="009A2236" w:rsidRDefault="009A2236"/>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921A1"/>
    <w:multiLevelType w:val="hybridMultilevel"/>
    <w:tmpl w:val="C7685622"/>
    <w:lvl w:ilvl="0" w:tplc="DAAEC984">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8C7F63"/>
    <w:multiLevelType w:val="hybridMultilevel"/>
    <w:tmpl w:val="A434E69A"/>
    <w:lvl w:ilvl="0" w:tplc="041AA74C">
      <w:start w:val="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15:restartNumberingAfterBreak="0">
    <w:nsid w:val="7F00701D"/>
    <w:multiLevelType w:val="hybridMultilevel"/>
    <w:tmpl w:val="F5344DA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1"/>
  </w:num>
  <w:num w:numId="24" w16cid:durableId="2069957216">
    <w:abstractNumId w:val="24"/>
  </w:num>
  <w:num w:numId="25" w16cid:durableId="1764259929">
    <w:abstractNumId w:val="33"/>
  </w:num>
  <w:num w:numId="26" w16cid:durableId="1917469306">
    <w:abstractNumId w:val="36"/>
  </w:num>
  <w:num w:numId="27" w16cid:durableId="851842073">
    <w:abstractNumId w:val="28"/>
  </w:num>
  <w:num w:numId="28" w16cid:durableId="807628019">
    <w:abstractNumId w:val="35"/>
  </w:num>
  <w:num w:numId="29" w16cid:durableId="1643777286">
    <w:abstractNumId w:val="37"/>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9"/>
  </w:num>
  <w:num w:numId="47" w16cid:durableId="1721510998">
    <w:abstractNumId w:val="21"/>
  </w:num>
  <w:num w:numId="48" w16cid:durableId="1013216817">
    <w:abstractNumId w:val="32"/>
  </w:num>
  <w:num w:numId="49" w16cid:durableId="1185439289">
    <w:abstractNumId w:val="14"/>
  </w:num>
  <w:num w:numId="50" w16cid:durableId="342584926">
    <w:abstractNumId w:val="40"/>
  </w:num>
  <w:num w:numId="51" w16cid:durableId="1627391907">
    <w:abstractNumId w:val="30"/>
  </w:num>
  <w:num w:numId="52" w16cid:durableId="2069113024">
    <w:abstractNumId w:val="34"/>
  </w:num>
  <w:num w:numId="53" w16cid:durableId="739597739">
    <w:abstractNumId w:val="29"/>
  </w:num>
  <w:num w:numId="54" w16cid:durableId="625040993">
    <w:abstractNumId w:val="42"/>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Gh1zbG/ancM2XpRayjuJRxdppW8ojDDWU9jJFkPQS3no3YFZn8VdFy2iCYjHpqvnvmwE01BjXaruVeTh/geSA==" w:salt="LfjD4s4KW8VcK/S7ct5Jr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2413"/>
    <w:rsid w:val="00002840"/>
    <w:rsid w:val="00005303"/>
    <w:rsid w:val="00005370"/>
    <w:rsid w:val="0000649D"/>
    <w:rsid w:val="00010604"/>
    <w:rsid w:val="00010B6A"/>
    <w:rsid w:val="00010DF1"/>
    <w:rsid w:val="000110A1"/>
    <w:rsid w:val="00011499"/>
    <w:rsid w:val="000117E4"/>
    <w:rsid w:val="00012D11"/>
    <w:rsid w:val="0001323D"/>
    <w:rsid w:val="000150E8"/>
    <w:rsid w:val="0001576E"/>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47983"/>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6DEB"/>
    <w:rsid w:val="00077047"/>
    <w:rsid w:val="00080AFB"/>
    <w:rsid w:val="00081AAD"/>
    <w:rsid w:val="000846E7"/>
    <w:rsid w:val="00085426"/>
    <w:rsid w:val="00086E87"/>
    <w:rsid w:val="00090F11"/>
    <w:rsid w:val="00091B4E"/>
    <w:rsid w:val="0009409D"/>
    <w:rsid w:val="00094C11"/>
    <w:rsid w:val="000962B0"/>
    <w:rsid w:val="00097C46"/>
    <w:rsid w:val="00097F4B"/>
    <w:rsid w:val="000A17E9"/>
    <w:rsid w:val="000A1921"/>
    <w:rsid w:val="000A2A8E"/>
    <w:rsid w:val="000A2E14"/>
    <w:rsid w:val="000A3FD7"/>
    <w:rsid w:val="000A641B"/>
    <w:rsid w:val="000A6D23"/>
    <w:rsid w:val="000B0636"/>
    <w:rsid w:val="000B1274"/>
    <w:rsid w:val="000B261A"/>
    <w:rsid w:val="000B328D"/>
    <w:rsid w:val="000B49B4"/>
    <w:rsid w:val="000B536C"/>
    <w:rsid w:val="000B5BC4"/>
    <w:rsid w:val="000C1197"/>
    <w:rsid w:val="000C2D12"/>
    <w:rsid w:val="000C39E2"/>
    <w:rsid w:val="000C6231"/>
    <w:rsid w:val="000C6BE2"/>
    <w:rsid w:val="000C7EF7"/>
    <w:rsid w:val="000D097E"/>
    <w:rsid w:val="000D1979"/>
    <w:rsid w:val="000D27C1"/>
    <w:rsid w:val="000D40DF"/>
    <w:rsid w:val="000D5FFD"/>
    <w:rsid w:val="000E0704"/>
    <w:rsid w:val="000E0CA1"/>
    <w:rsid w:val="000E213B"/>
    <w:rsid w:val="000E22BA"/>
    <w:rsid w:val="000E387A"/>
    <w:rsid w:val="000E5151"/>
    <w:rsid w:val="000E5455"/>
    <w:rsid w:val="000E608D"/>
    <w:rsid w:val="000E6212"/>
    <w:rsid w:val="000F0493"/>
    <w:rsid w:val="000F1B4B"/>
    <w:rsid w:val="000F31AD"/>
    <w:rsid w:val="000F3922"/>
    <w:rsid w:val="000F3E0E"/>
    <w:rsid w:val="000F78AD"/>
    <w:rsid w:val="00100F8E"/>
    <w:rsid w:val="00101EC2"/>
    <w:rsid w:val="001022E6"/>
    <w:rsid w:val="00105B11"/>
    <w:rsid w:val="0010627E"/>
    <w:rsid w:val="00106C65"/>
    <w:rsid w:val="00110BC9"/>
    <w:rsid w:val="001132D4"/>
    <w:rsid w:val="001147C4"/>
    <w:rsid w:val="00115063"/>
    <w:rsid w:val="001166E9"/>
    <w:rsid w:val="001172E2"/>
    <w:rsid w:val="00120A98"/>
    <w:rsid w:val="00122D5B"/>
    <w:rsid w:val="00123BEA"/>
    <w:rsid w:val="0012448A"/>
    <w:rsid w:val="00124989"/>
    <w:rsid w:val="00124F0D"/>
    <w:rsid w:val="00126825"/>
    <w:rsid w:val="00127DF4"/>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56F30"/>
    <w:rsid w:val="00160403"/>
    <w:rsid w:val="0016299D"/>
    <w:rsid w:val="00162B27"/>
    <w:rsid w:val="00165A93"/>
    <w:rsid w:val="0016761E"/>
    <w:rsid w:val="00170BBA"/>
    <w:rsid w:val="001728F9"/>
    <w:rsid w:val="001729A6"/>
    <w:rsid w:val="00172B9A"/>
    <w:rsid w:val="00172E01"/>
    <w:rsid w:val="00172F51"/>
    <w:rsid w:val="00174197"/>
    <w:rsid w:val="001745CB"/>
    <w:rsid w:val="00175EE8"/>
    <w:rsid w:val="00181324"/>
    <w:rsid w:val="0018220C"/>
    <w:rsid w:val="0018448B"/>
    <w:rsid w:val="0018780F"/>
    <w:rsid w:val="001900B8"/>
    <w:rsid w:val="00190FFA"/>
    <w:rsid w:val="0019147D"/>
    <w:rsid w:val="00196262"/>
    <w:rsid w:val="001964D0"/>
    <w:rsid w:val="0019675B"/>
    <w:rsid w:val="001A11A2"/>
    <w:rsid w:val="001A14F0"/>
    <w:rsid w:val="001A355E"/>
    <w:rsid w:val="001A3CC6"/>
    <w:rsid w:val="001A3CD3"/>
    <w:rsid w:val="001A5D77"/>
    <w:rsid w:val="001A7023"/>
    <w:rsid w:val="001A739C"/>
    <w:rsid w:val="001B0C1E"/>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1D2"/>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1FA5"/>
    <w:rsid w:val="00203880"/>
    <w:rsid w:val="00203EBC"/>
    <w:rsid w:val="002048E2"/>
    <w:rsid w:val="0020563A"/>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3AE8"/>
    <w:rsid w:val="00225A94"/>
    <w:rsid w:val="00226C6D"/>
    <w:rsid w:val="00227AC3"/>
    <w:rsid w:val="00231577"/>
    <w:rsid w:val="0023295F"/>
    <w:rsid w:val="00232A1A"/>
    <w:rsid w:val="00232B45"/>
    <w:rsid w:val="002373F2"/>
    <w:rsid w:val="00237AE1"/>
    <w:rsid w:val="00237E35"/>
    <w:rsid w:val="00240A1F"/>
    <w:rsid w:val="00240ADD"/>
    <w:rsid w:val="0024267F"/>
    <w:rsid w:val="00243A12"/>
    <w:rsid w:val="0024533D"/>
    <w:rsid w:val="0024689A"/>
    <w:rsid w:val="00246F4C"/>
    <w:rsid w:val="00247A78"/>
    <w:rsid w:val="00247C73"/>
    <w:rsid w:val="00250D1C"/>
    <w:rsid w:val="00251E61"/>
    <w:rsid w:val="0025279F"/>
    <w:rsid w:val="00253DEE"/>
    <w:rsid w:val="00254053"/>
    <w:rsid w:val="002573C0"/>
    <w:rsid w:val="00257721"/>
    <w:rsid w:val="00257AE4"/>
    <w:rsid w:val="00260A77"/>
    <w:rsid w:val="00261193"/>
    <w:rsid w:val="00261AA7"/>
    <w:rsid w:val="002623E8"/>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937"/>
    <w:rsid w:val="002C7E03"/>
    <w:rsid w:val="002C7FB4"/>
    <w:rsid w:val="002D0F5A"/>
    <w:rsid w:val="002D1E6F"/>
    <w:rsid w:val="002D5039"/>
    <w:rsid w:val="002D5EF7"/>
    <w:rsid w:val="002E20D5"/>
    <w:rsid w:val="002E2786"/>
    <w:rsid w:val="002E4452"/>
    <w:rsid w:val="002E5ACB"/>
    <w:rsid w:val="002E6F30"/>
    <w:rsid w:val="002E72CC"/>
    <w:rsid w:val="002E8FF4"/>
    <w:rsid w:val="002F0DA2"/>
    <w:rsid w:val="002F3AEF"/>
    <w:rsid w:val="002F5002"/>
    <w:rsid w:val="00300623"/>
    <w:rsid w:val="00301A4C"/>
    <w:rsid w:val="00301F54"/>
    <w:rsid w:val="00303786"/>
    <w:rsid w:val="00304DC6"/>
    <w:rsid w:val="00305BC1"/>
    <w:rsid w:val="00306CE8"/>
    <w:rsid w:val="003107D6"/>
    <w:rsid w:val="003132E4"/>
    <w:rsid w:val="003151E9"/>
    <w:rsid w:val="00315CAC"/>
    <w:rsid w:val="003176BF"/>
    <w:rsid w:val="003217A7"/>
    <w:rsid w:val="00323775"/>
    <w:rsid w:val="0032471A"/>
    <w:rsid w:val="00324D32"/>
    <w:rsid w:val="00324E58"/>
    <w:rsid w:val="00326FB1"/>
    <w:rsid w:val="00332DB7"/>
    <w:rsid w:val="00333F37"/>
    <w:rsid w:val="00336B20"/>
    <w:rsid w:val="00337715"/>
    <w:rsid w:val="00337CC5"/>
    <w:rsid w:val="00337DB7"/>
    <w:rsid w:val="00337F13"/>
    <w:rsid w:val="0034306F"/>
    <w:rsid w:val="00344735"/>
    <w:rsid w:val="003448BD"/>
    <w:rsid w:val="00344965"/>
    <w:rsid w:val="00346276"/>
    <w:rsid w:val="00347348"/>
    <w:rsid w:val="003477F6"/>
    <w:rsid w:val="00350018"/>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6913"/>
    <w:rsid w:val="00387151"/>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18F0"/>
    <w:rsid w:val="003B22FA"/>
    <w:rsid w:val="003B24B1"/>
    <w:rsid w:val="003B2757"/>
    <w:rsid w:val="003B31C1"/>
    <w:rsid w:val="003B36B1"/>
    <w:rsid w:val="003B4281"/>
    <w:rsid w:val="003B4297"/>
    <w:rsid w:val="003B525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4CB0"/>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12B6"/>
    <w:rsid w:val="0041263C"/>
    <w:rsid w:val="00412D9B"/>
    <w:rsid w:val="00414EB8"/>
    <w:rsid w:val="00416548"/>
    <w:rsid w:val="00416BDE"/>
    <w:rsid w:val="00416C4B"/>
    <w:rsid w:val="00416D49"/>
    <w:rsid w:val="00420A76"/>
    <w:rsid w:val="0042202A"/>
    <w:rsid w:val="00423432"/>
    <w:rsid w:val="00424287"/>
    <w:rsid w:val="00424783"/>
    <w:rsid w:val="004257DF"/>
    <w:rsid w:val="00430D27"/>
    <w:rsid w:val="0043119C"/>
    <w:rsid w:val="00433C29"/>
    <w:rsid w:val="00433F49"/>
    <w:rsid w:val="004357E6"/>
    <w:rsid w:val="0043775A"/>
    <w:rsid w:val="00441824"/>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67BCC"/>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32D"/>
    <w:rsid w:val="004958D8"/>
    <w:rsid w:val="00495AF0"/>
    <w:rsid w:val="00496C8D"/>
    <w:rsid w:val="004A1AFF"/>
    <w:rsid w:val="004A318C"/>
    <w:rsid w:val="004A3465"/>
    <w:rsid w:val="004A3D84"/>
    <w:rsid w:val="004A41D7"/>
    <w:rsid w:val="004A5AA3"/>
    <w:rsid w:val="004A66D1"/>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5802"/>
    <w:rsid w:val="004F74CE"/>
    <w:rsid w:val="00503AAC"/>
    <w:rsid w:val="00503B79"/>
    <w:rsid w:val="005043E2"/>
    <w:rsid w:val="005065C0"/>
    <w:rsid w:val="00507F44"/>
    <w:rsid w:val="0051343C"/>
    <w:rsid w:val="00515067"/>
    <w:rsid w:val="005168C8"/>
    <w:rsid w:val="00520BA5"/>
    <w:rsid w:val="0052642F"/>
    <w:rsid w:val="00526750"/>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AB8"/>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86C74"/>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5BC0"/>
    <w:rsid w:val="005C696B"/>
    <w:rsid w:val="005D03F9"/>
    <w:rsid w:val="005D09EC"/>
    <w:rsid w:val="005D4199"/>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0F33"/>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2B9"/>
    <w:rsid w:val="0061770F"/>
    <w:rsid w:val="00617C5D"/>
    <w:rsid w:val="00620A1A"/>
    <w:rsid w:val="00626525"/>
    <w:rsid w:val="00626A70"/>
    <w:rsid w:val="00627D27"/>
    <w:rsid w:val="0063036C"/>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15BD"/>
    <w:rsid w:val="0066213B"/>
    <w:rsid w:val="006625E1"/>
    <w:rsid w:val="00662D57"/>
    <w:rsid w:val="00664636"/>
    <w:rsid w:val="00666647"/>
    <w:rsid w:val="00670844"/>
    <w:rsid w:val="00670E76"/>
    <w:rsid w:val="00671DF4"/>
    <w:rsid w:val="00674C7B"/>
    <w:rsid w:val="00676F5D"/>
    <w:rsid w:val="006772B6"/>
    <w:rsid w:val="006803A3"/>
    <w:rsid w:val="0068070A"/>
    <w:rsid w:val="00680DF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A7211"/>
    <w:rsid w:val="006B326A"/>
    <w:rsid w:val="006B3EE9"/>
    <w:rsid w:val="006B3F35"/>
    <w:rsid w:val="006B41E6"/>
    <w:rsid w:val="006B4BD0"/>
    <w:rsid w:val="006B59DB"/>
    <w:rsid w:val="006B5BE4"/>
    <w:rsid w:val="006C24FC"/>
    <w:rsid w:val="006C3233"/>
    <w:rsid w:val="006C3DB9"/>
    <w:rsid w:val="006C482A"/>
    <w:rsid w:val="006C5AC9"/>
    <w:rsid w:val="006C65B2"/>
    <w:rsid w:val="006C67D3"/>
    <w:rsid w:val="006D0627"/>
    <w:rsid w:val="006D06CF"/>
    <w:rsid w:val="006D0BD0"/>
    <w:rsid w:val="006D4452"/>
    <w:rsid w:val="006D5096"/>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6F6DE0"/>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57A7C"/>
    <w:rsid w:val="0076226B"/>
    <w:rsid w:val="0076446B"/>
    <w:rsid w:val="00765B8E"/>
    <w:rsid w:val="00766A3D"/>
    <w:rsid w:val="00772C50"/>
    <w:rsid w:val="00773C09"/>
    <w:rsid w:val="007745CB"/>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5B5"/>
    <w:rsid w:val="007C3726"/>
    <w:rsid w:val="007C3E8F"/>
    <w:rsid w:val="007C6DB1"/>
    <w:rsid w:val="007C74B2"/>
    <w:rsid w:val="007C7D19"/>
    <w:rsid w:val="007C7FAD"/>
    <w:rsid w:val="007D143A"/>
    <w:rsid w:val="007D1BE8"/>
    <w:rsid w:val="007D22C9"/>
    <w:rsid w:val="007D426A"/>
    <w:rsid w:val="007D5099"/>
    <w:rsid w:val="007D616D"/>
    <w:rsid w:val="007D6439"/>
    <w:rsid w:val="007E0E25"/>
    <w:rsid w:val="007E2499"/>
    <w:rsid w:val="007E3532"/>
    <w:rsid w:val="007E6CDB"/>
    <w:rsid w:val="007F1A50"/>
    <w:rsid w:val="007F795B"/>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663E"/>
    <w:rsid w:val="00857088"/>
    <w:rsid w:val="00857C78"/>
    <w:rsid w:val="00860FFC"/>
    <w:rsid w:val="00863AC2"/>
    <w:rsid w:val="00863EDA"/>
    <w:rsid w:val="00865203"/>
    <w:rsid w:val="008654EE"/>
    <w:rsid w:val="00866DA9"/>
    <w:rsid w:val="008671BB"/>
    <w:rsid w:val="00871BA1"/>
    <w:rsid w:val="00882E85"/>
    <w:rsid w:val="008832B3"/>
    <w:rsid w:val="008835A6"/>
    <w:rsid w:val="00885059"/>
    <w:rsid w:val="00885CA5"/>
    <w:rsid w:val="00887324"/>
    <w:rsid w:val="00890CE9"/>
    <w:rsid w:val="00892E92"/>
    <w:rsid w:val="008949F3"/>
    <w:rsid w:val="0089678D"/>
    <w:rsid w:val="00897AB5"/>
    <w:rsid w:val="00897BC6"/>
    <w:rsid w:val="008A02FE"/>
    <w:rsid w:val="008A1AA0"/>
    <w:rsid w:val="008A2129"/>
    <w:rsid w:val="008A4765"/>
    <w:rsid w:val="008A5A0E"/>
    <w:rsid w:val="008A5A96"/>
    <w:rsid w:val="008A7784"/>
    <w:rsid w:val="008B3708"/>
    <w:rsid w:val="008B5329"/>
    <w:rsid w:val="008C05C1"/>
    <w:rsid w:val="008C1499"/>
    <w:rsid w:val="008C1840"/>
    <w:rsid w:val="008C19D0"/>
    <w:rsid w:val="008C21DD"/>
    <w:rsid w:val="008C2ABF"/>
    <w:rsid w:val="008C2E95"/>
    <w:rsid w:val="008C398B"/>
    <w:rsid w:val="008C5098"/>
    <w:rsid w:val="008C52F3"/>
    <w:rsid w:val="008C55D2"/>
    <w:rsid w:val="008C5892"/>
    <w:rsid w:val="008C5BB8"/>
    <w:rsid w:val="008D13D5"/>
    <w:rsid w:val="008D24EB"/>
    <w:rsid w:val="008D2736"/>
    <w:rsid w:val="008D2E20"/>
    <w:rsid w:val="008D4233"/>
    <w:rsid w:val="008D54EE"/>
    <w:rsid w:val="008D61D8"/>
    <w:rsid w:val="008D6A33"/>
    <w:rsid w:val="008E01D2"/>
    <w:rsid w:val="008E020E"/>
    <w:rsid w:val="008E0437"/>
    <w:rsid w:val="008E2718"/>
    <w:rsid w:val="008E45DB"/>
    <w:rsid w:val="008E562C"/>
    <w:rsid w:val="008E5C4D"/>
    <w:rsid w:val="008E600E"/>
    <w:rsid w:val="008E6DF2"/>
    <w:rsid w:val="008E70C3"/>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2A9F"/>
    <w:rsid w:val="00915E7C"/>
    <w:rsid w:val="00916BEC"/>
    <w:rsid w:val="009173FD"/>
    <w:rsid w:val="00925AAD"/>
    <w:rsid w:val="00926E2A"/>
    <w:rsid w:val="0092718E"/>
    <w:rsid w:val="009279D5"/>
    <w:rsid w:val="00930426"/>
    <w:rsid w:val="00930E21"/>
    <w:rsid w:val="009317FF"/>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275"/>
    <w:rsid w:val="00985C23"/>
    <w:rsid w:val="0098637B"/>
    <w:rsid w:val="0098778F"/>
    <w:rsid w:val="00990BEB"/>
    <w:rsid w:val="0099400C"/>
    <w:rsid w:val="009969D6"/>
    <w:rsid w:val="00997FB5"/>
    <w:rsid w:val="009A06AE"/>
    <w:rsid w:val="009A148C"/>
    <w:rsid w:val="009A1FA2"/>
    <w:rsid w:val="009A2236"/>
    <w:rsid w:val="009A2FB7"/>
    <w:rsid w:val="009A47A8"/>
    <w:rsid w:val="009A5152"/>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4A3F"/>
    <w:rsid w:val="009E5B36"/>
    <w:rsid w:val="009E620A"/>
    <w:rsid w:val="009E79CD"/>
    <w:rsid w:val="009E7A7A"/>
    <w:rsid w:val="009E7C81"/>
    <w:rsid w:val="009F0D25"/>
    <w:rsid w:val="009F1E08"/>
    <w:rsid w:val="009F20DB"/>
    <w:rsid w:val="009F22C0"/>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4890"/>
    <w:rsid w:val="00A05030"/>
    <w:rsid w:val="00A063B2"/>
    <w:rsid w:val="00A07ED3"/>
    <w:rsid w:val="00A10E16"/>
    <w:rsid w:val="00A12D2A"/>
    <w:rsid w:val="00A13303"/>
    <w:rsid w:val="00A13D4A"/>
    <w:rsid w:val="00A149AB"/>
    <w:rsid w:val="00A16E8E"/>
    <w:rsid w:val="00A17D7F"/>
    <w:rsid w:val="00A22A2D"/>
    <w:rsid w:val="00A24373"/>
    <w:rsid w:val="00A248B9"/>
    <w:rsid w:val="00A24930"/>
    <w:rsid w:val="00A25CFC"/>
    <w:rsid w:val="00A30610"/>
    <w:rsid w:val="00A307C7"/>
    <w:rsid w:val="00A31816"/>
    <w:rsid w:val="00A322E8"/>
    <w:rsid w:val="00A333E3"/>
    <w:rsid w:val="00A3405F"/>
    <w:rsid w:val="00A3467C"/>
    <w:rsid w:val="00A35C42"/>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3740"/>
    <w:rsid w:val="00A742E1"/>
    <w:rsid w:val="00A750E3"/>
    <w:rsid w:val="00A76038"/>
    <w:rsid w:val="00A77017"/>
    <w:rsid w:val="00A77151"/>
    <w:rsid w:val="00A777E8"/>
    <w:rsid w:val="00A81D49"/>
    <w:rsid w:val="00A84F95"/>
    <w:rsid w:val="00A928AE"/>
    <w:rsid w:val="00A947A9"/>
    <w:rsid w:val="00A94D05"/>
    <w:rsid w:val="00A95F1E"/>
    <w:rsid w:val="00AA41D0"/>
    <w:rsid w:val="00AA50AD"/>
    <w:rsid w:val="00AA5B3C"/>
    <w:rsid w:val="00AA64C4"/>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4C96"/>
    <w:rsid w:val="00AF62E5"/>
    <w:rsid w:val="00AF6318"/>
    <w:rsid w:val="00B00411"/>
    <w:rsid w:val="00B037B0"/>
    <w:rsid w:val="00B05914"/>
    <w:rsid w:val="00B06914"/>
    <w:rsid w:val="00B10CCC"/>
    <w:rsid w:val="00B1127B"/>
    <w:rsid w:val="00B11FE1"/>
    <w:rsid w:val="00B13BCC"/>
    <w:rsid w:val="00B15418"/>
    <w:rsid w:val="00B16EE9"/>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35A7"/>
    <w:rsid w:val="00B445E6"/>
    <w:rsid w:val="00B4623F"/>
    <w:rsid w:val="00B4728F"/>
    <w:rsid w:val="00B50ACF"/>
    <w:rsid w:val="00B51400"/>
    <w:rsid w:val="00B53096"/>
    <w:rsid w:val="00B5332F"/>
    <w:rsid w:val="00B53A2C"/>
    <w:rsid w:val="00B57FD0"/>
    <w:rsid w:val="00B602E9"/>
    <w:rsid w:val="00B60E4B"/>
    <w:rsid w:val="00B610C7"/>
    <w:rsid w:val="00B61528"/>
    <w:rsid w:val="00B61818"/>
    <w:rsid w:val="00B62F04"/>
    <w:rsid w:val="00B63799"/>
    <w:rsid w:val="00B6548C"/>
    <w:rsid w:val="00B66123"/>
    <w:rsid w:val="00B70BB7"/>
    <w:rsid w:val="00B712F3"/>
    <w:rsid w:val="00B71C7C"/>
    <w:rsid w:val="00B739A8"/>
    <w:rsid w:val="00B73CDA"/>
    <w:rsid w:val="00B74A4C"/>
    <w:rsid w:val="00B75C44"/>
    <w:rsid w:val="00B773A2"/>
    <w:rsid w:val="00B80189"/>
    <w:rsid w:val="00B8061B"/>
    <w:rsid w:val="00B810E5"/>
    <w:rsid w:val="00B8175B"/>
    <w:rsid w:val="00B81AD9"/>
    <w:rsid w:val="00B82265"/>
    <w:rsid w:val="00B826F7"/>
    <w:rsid w:val="00B83564"/>
    <w:rsid w:val="00B83A47"/>
    <w:rsid w:val="00B84282"/>
    <w:rsid w:val="00B86151"/>
    <w:rsid w:val="00B87B3A"/>
    <w:rsid w:val="00B87DA9"/>
    <w:rsid w:val="00B9063E"/>
    <w:rsid w:val="00B91AF5"/>
    <w:rsid w:val="00B93EE9"/>
    <w:rsid w:val="00B94882"/>
    <w:rsid w:val="00B952E2"/>
    <w:rsid w:val="00B95903"/>
    <w:rsid w:val="00B962F4"/>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55FC"/>
    <w:rsid w:val="00BB683E"/>
    <w:rsid w:val="00BC3548"/>
    <w:rsid w:val="00BC3CBC"/>
    <w:rsid w:val="00BC5AE0"/>
    <w:rsid w:val="00BC5C32"/>
    <w:rsid w:val="00BC61C6"/>
    <w:rsid w:val="00BD656E"/>
    <w:rsid w:val="00BE067B"/>
    <w:rsid w:val="00BE0744"/>
    <w:rsid w:val="00BE1671"/>
    <w:rsid w:val="00BE211A"/>
    <w:rsid w:val="00BE30F2"/>
    <w:rsid w:val="00BE484A"/>
    <w:rsid w:val="00BE6EBA"/>
    <w:rsid w:val="00BE7381"/>
    <w:rsid w:val="00BF1011"/>
    <w:rsid w:val="00BF1EBF"/>
    <w:rsid w:val="00BF2D43"/>
    <w:rsid w:val="00BF3959"/>
    <w:rsid w:val="00BF5A08"/>
    <w:rsid w:val="00BF5C05"/>
    <w:rsid w:val="00BF62A0"/>
    <w:rsid w:val="00BF77B2"/>
    <w:rsid w:val="00BF7E76"/>
    <w:rsid w:val="00C0057D"/>
    <w:rsid w:val="00C011BC"/>
    <w:rsid w:val="00C0168A"/>
    <w:rsid w:val="00C02978"/>
    <w:rsid w:val="00C03B94"/>
    <w:rsid w:val="00C04019"/>
    <w:rsid w:val="00C05F22"/>
    <w:rsid w:val="00C11654"/>
    <w:rsid w:val="00C11EB9"/>
    <w:rsid w:val="00C126E2"/>
    <w:rsid w:val="00C13242"/>
    <w:rsid w:val="00C13369"/>
    <w:rsid w:val="00C1407C"/>
    <w:rsid w:val="00C153CD"/>
    <w:rsid w:val="00C15E4B"/>
    <w:rsid w:val="00C17D6A"/>
    <w:rsid w:val="00C17F8A"/>
    <w:rsid w:val="00C2209B"/>
    <w:rsid w:val="00C25B93"/>
    <w:rsid w:val="00C3272F"/>
    <w:rsid w:val="00C3327C"/>
    <w:rsid w:val="00C33398"/>
    <w:rsid w:val="00C342C8"/>
    <w:rsid w:val="00C34A6B"/>
    <w:rsid w:val="00C363DD"/>
    <w:rsid w:val="00C36864"/>
    <w:rsid w:val="00C36E05"/>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36F1"/>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053"/>
    <w:rsid w:val="00D025A5"/>
    <w:rsid w:val="00D04E79"/>
    <w:rsid w:val="00D05254"/>
    <w:rsid w:val="00D05805"/>
    <w:rsid w:val="00D07EDE"/>
    <w:rsid w:val="00D10333"/>
    <w:rsid w:val="00D10581"/>
    <w:rsid w:val="00D1552F"/>
    <w:rsid w:val="00D211F3"/>
    <w:rsid w:val="00D22123"/>
    <w:rsid w:val="00D22F4C"/>
    <w:rsid w:val="00D24BE1"/>
    <w:rsid w:val="00D24D5C"/>
    <w:rsid w:val="00D24F76"/>
    <w:rsid w:val="00D2617D"/>
    <w:rsid w:val="00D3028E"/>
    <w:rsid w:val="00D30C93"/>
    <w:rsid w:val="00D311D6"/>
    <w:rsid w:val="00D32E64"/>
    <w:rsid w:val="00D352E2"/>
    <w:rsid w:val="00D3546F"/>
    <w:rsid w:val="00D36D69"/>
    <w:rsid w:val="00D4265D"/>
    <w:rsid w:val="00D43C1C"/>
    <w:rsid w:val="00D43DD7"/>
    <w:rsid w:val="00D44307"/>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255"/>
    <w:rsid w:val="00D734D0"/>
    <w:rsid w:val="00D73C12"/>
    <w:rsid w:val="00D73D63"/>
    <w:rsid w:val="00D74934"/>
    <w:rsid w:val="00D77A98"/>
    <w:rsid w:val="00D81737"/>
    <w:rsid w:val="00D82F65"/>
    <w:rsid w:val="00D85EC1"/>
    <w:rsid w:val="00D86274"/>
    <w:rsid w:val="00D863E7"/>
    <w:rsid w:val="00D863E8"/>
    <w:rsid w:val="00D92D7D"/>
    <w:rsid w:val="00D92EBB"/>
    <w:rsid w:val="00D94CDF"/>
    <w:rsid w:val="00D96FB3"/>
    <w:rsid w:val="00D97854"/>
    <w:rsid w:val="00DA0F35"/>
    <w:rsid w:val="00DA1BC1"/>
    <w:rsid w:val="00DA285E"/>
    <w:rsid w:val="00DA3D41"/>
    <w:rsid w:val="00DA3D8D"/>
    <w:rsid w:val="00DA4A76"/>
    <w:rsid w:val="00DA5B44"/>
    <w:rsid w:val="00DB2279"/>
    <w:rsid w:val="00DB2752"/>
    <w:rsid w:val="00DB3543"/>
    <w:rsid w:val="00DB6004"/>
    <w:rsid w:val="00DC0672"/>
    <w:rsid w:val="00DC4C6A"/>
    <w:rsid w:val="00DC4F47"/>
    <w:rsid w:val="00DC515C"/>
    <w:rsid w:val="00DC5D2E"/>
    <w:rsid w:val="00DC7763"/>
    <w:rsid w:val="00DD0277"/>
    <w:rsid w:val="00DD0DB9"/>
    <w:rsid w:val="00DD2114"/>
    <w:rsid w:val="00DD5E5F"/>
    <w:rsid w:val="00DD63C3"/>
    <w:rsid w:val="00DD6DD0"/>
    <w:rsid w:val="00DD6E8A"/>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75C"/>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5732A"/>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5A4A"/>
    <w:rsid w:val="00E97140"/>
    <w:rsid w:val="00E9776A"/>
    <w:rsid w:val="00E97F6A"/>
    <w:rsid w:val="00EA1856"/>
    <w:rsid w:val="00EA2B57"/>
    <w:rsid w:val="00EA31FF"/>
    <w:rsid w:val="00EA3419"/>
    <w:rsid w:val="00EA44C3"/>
    <w:rsid w:val="00EA4DFC"/>
    <w:rsid w:val="00EA586E"/>
    <w:rsid w:val="00EA5897"/>
    <w:rsid w:val="00EA607C"/>
    <w:rsid w:val="00EA697D"/>
    <w:rsid w:val="00EA7DD1"/>
    <w:rsid w:val="00EA7F96"/>
    <w:rsid w:val="00EB4727"/>
    <w:rsid w:val="00EB65D8"/>
    <w:rsid w:val="00EB75D4"/>
    <w:rsid w:val="00EC3326"/>
    <w:rsid w:val="00EC5D44"/>
    <w:rsid w:val="00EC7D5A"/>
    <w:rsid w:val="00ED0CF6"/>
    <w:rsid w:val="00ED0E53"/>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0F3"/>
    <w:rsid w:val="00F01F66"/>
    <w:rsid w:val="00F03182"/>
    <w:rsid w:val="00F036BB"/>
    <w:rsid w:val="00F03CEF"/>
    <w:rsid w:val="00F04276"/>
    <w:rsid w:val="00F04DF0"/>
    <w:rsid w:val="00F04FDF"/>
    <w:rsid w:val="00F05086"/>
    <w:rsid w:val="00F0525E"/>
    <w:rsid w:val="00F05CD2"/>
    <w:rsid w:val="00F0624B"/>
    <w:rsid w:val="00F06C91"/>
    <w:rsid w:val="00F126DB"/>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52B"/>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44A"/>
    <w:rsid w:val="00F91DC3"/>
    <w:rsid w:val="00F92CCD"/>
    <w:rsid w:val="00F93ED9"/>
    <w:rsid w:val="00F95176"/>
    <w:rsid w:val="00F96369"/>
    <w:rsid w:val="00F96CF5"/>
    <w:rsid w:val="00F9778A"/>
    <w:rsid w:val="00FA091B"/>
    <w:rsid w:val="00FA20C5"/>
    <w:rsid w:val="00FA300B"/>
    <w:rsid w:val="00FA498C"/>
    <w:rsid w:val="00FA4B32"/>
    <w:rsid w:val="00FA5BAA"/>
    <w:rsid w:val="00FB035C"/>
    <w:rsid w:val="00FB1366"/>
    <w:rsid w:val="00FB19C8"/>
    <w:rsid w:val="00FB2D67"/>
    <w:rsid w:val="00FB358A"/>
    <w:rsid w:val="00FB5A3E"/>
    <w:rsid w:val="00FC0F92"/>
    <w:rsid w:val="00FC1E49"/>
    <w:rsid w:val="00FC26A1"/>
    <w:rsid w:val="00FC5085"/>
    <w:rsid w:val="00FC550B"/>
    <w:rsid w:val="00FC5A53"/>
    <w:rsid w:val="00FC5CDB"/>
    <w:rsid w:val="00FC7F87"/>
    <w:rsid w:val="00FD0CD3"/>
    <w:rsid w:val="00FD221A"/>
    <w:rsid w:val="00FD3C5D"/>
    <w:rsid w:val="00FD47D9"/>
    <w:rsid w:val="00FD64AF"/>
    <w:rsid w:val="00FD6AAD"/>
    <w:rsid w:val="00FD7E2A"/>
    <w:rsid w:val="00FE11B0"/>
    <w:rsid w:val="00FE1424"/>
    <w:rsid w:val="00FE163B"/>
    <w:rsid w:val="00FE4B08"/>
    <w:rsid w:val="00FE7668"/>
    <w:rsid w:val="00FF2828"/>
    <w:rsid w:val="00FF4589"/>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Title" w:locked="1" w:qFormat="1"/>
    <w:lsdException w:name="Default Paragraph Font" w:locked="1"/>
    <w:lsdException w:name="Subtitle" w:locked="1" w:uiPriority="1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uiPriority w:val="99"/>
    <w:semiHidden/>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uiPriority w:val="11"/>
    <w:qFormat/>
    <w:pPr>
      <w:spacing w:after="240"/>
      <w:jc w:val="center"/>
    </w:pPr>
    <w:rPr>
      <w:rFonts w:cs="Arial"/>
      <w:b/>
    </w:rPr>
  </w:style>
  <w:style w:type="character" w:customStyle="1" w:styleId="SubtitleChar">
    <w:name w:val="Subtitle Char"/>
    <w:link w:val="Subtitle"/>
    <w:uiPriority w:val="11"/>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styleId="Mention">
    <w:name w:val="Mention"/>
    <w:basedOn w:val="DefaultParagraphFont"/>
    <w:uiPriority w:val="99"/>
    <w:unhideWhenUsed/>
    <w:rsid w:val="00172B9A"/>
    <w:rPr>
      <w:color w:val="2B579A"/>
      <w:shd w:val="clear" w:color="auto" w:fill="E1DFDD"/>
    </w:rPr>
  </w:style>
  <w:style w:type="table" w:styleId="TableGridLight">
    <w:name w:val="Grid Table Light"/>
    <w:basedOn w:val="TableNormal"/>
    <w:uiPriority w:val="40"/>
    <w:rsid w:val="00301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C03352EF-A405-4A27-860F-97711C1B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897C9A-55FD-4692-B9F2-7BC0A0D28374}">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54</TotalTime>
  <Pages>97</Pages>
  <Words>29701</Words>
  <Characters>169299</Characters>
  <Application>Microsoft Office Word</Application>
  <DocSecurity>8</DocSecurity>
  <Lines>1410</Lines>
  <Paragraphs>397</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Kat Higby [NESO]</cp:lastModifiedBy>
  <cp:revision>25</cp:revision>
  <cp:lastPrinted>2025-07-31T10:13:00Z</cp:lastPrinted>
  <dcterms:created xsi:type="dcterms:W3CDTF">2025-09-04T13:31:00Z</dcterms:created>
  <dcterms:modified xsi:type="dcterms:W3CDTF">2025-09-09T14:39:00Z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y fmtid="{D5CDD505-2E9C-101B-9397-08002B2CF9AE}" pid="5" name="docLang">
    <vt:lpwstr>en</vt:lpwstr>
  </property>
</Properties>
</file>